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2340C" w14:textId="713B4FDD" w:rsidR="2E4F0245" w:rsidRDefault="5F469A54" w:rsidP="00AE0C19">
      <w:pPr>
        <w:spacing w:after="0" w:line="240" w:lineRule="auto"/>
        <w:jc w:val="right"/>
        <w:rPr>
          <w:rFonts w:ascii="Times New Roman" w:hAnsi="Times New Roman" w:cs="Times New Roman"/>
          <w:sz w:val="24"/>
          <w:szCs w:val="24"/>
        </w:rPr>
      </w:pPr>
      <w:r w:rsidRPr="5F469A54">
        <w:rPr>
          <w:rFonts w:ascii="Times New Roman" w:hAnsi="Times New Roman" w:cs="Times New Roman"/>
          <w:sz w:val="24"/>
          <w:szCs w:val="24"/>
        </w:rPr>
        <w:t>EELNÕU</w:t>
      </w:r>
    </w:p>
    <w:p w14:paraId="5E0B5681" w14:textId="71156278" w:rsidR="2E4F0245" w:rsidRPr="00D36E2D" w:rsidRDefault="2E4F0245" w:rsidP="00AE0C19">
      <w:pPr>
        <w:pStyle w:val="Vahedeta"/>
        <w:jc w:val="both"/>
        <w:rPr>
          <w:rFonts w:cs="Times New Roman"/>
          <w:szCs w:val="24"/>
        </w:rPr>
      </w:pPr>
    </w:p>
    <w:p w14:paraId="04656776" w14:textId="2F9C007B" w:rsidR="006C4037" w:rsidRPr="00DC6A71" w:rsidRDefault="5F469A54" w:rsidP="00AE0C19">
      <w:pPr>
        <w:pStyle w:val="Vahedeta"/>
        <w:jc w:val="center"/>
        <w:rPr>
          <w:rFonts w:cs="Times New Roman"/>
          <w:b/>
          <w:bCs/>
          <w:sz w:val="32"/>
          <w:szCs w:val="32"/>
        </w:rPr>
      </w:pPr>
      <w:r w:rsidRPr="00DC6A71">
        <w:rPr>
          <w:rFonts w:cs="Times New Roman"/>
          <w:b/>
          <w:bCs/>
          <w:sz w:val="32"/>
          <w:szCs w:val="32"/>
        </w:rPr>
        <w:t xml:space="preserve">Relvaseaduse </w:t>
      </w:r>
      <w:r w:rsidR="001D60D1" w:rsidRPr="00DC6A71">
        <w:rPr>
          <w:rFonts w:cs="Times New Roman"/>
          <w:b/>
          <w:bCs/>
          <w:sz w:val="32"/>
          <w:szCs w:val="32"/>
        </w:rPr>
        <w:t xml:space="preserve">muutmise </w:t>
      </w:r>
      <w:r w:rsidRPr="00DC6A71">
        <w:rPr>
          <w:rFonts w:cs="Times New Roman"/>
          <w:b/>
          <w:bCs/>
          <w:sz w:val="32"/>
          <w:szCs w:val="32"/>
        </w:rPr>
        <w:t>ja sellega seonduvalt teiste seaduste muutmise seadus</w:t>
      </w:r>
    </w:p>
    <w:p w14:paraId="413EDF8D" w14:textId="690A4A31" w:rsidR="00AA299F" w:rsidRDefault="00AA299F" w:rsidP="00AE0C19">
      <w:pPr>
        <w:pStyle w:val="Vahedeta"/>
        <w:jc w:val="both"/>
        <w:rPr>
          <w:rFonts w:cs="Times New Roman"/>
          <w:szCs w:val="24"/>
        </w:rPr>
      </w:pPr>
    </w:p>
    <w:p w14:paraId="073C4267" w14:textId="0B45347D" w:rsidR="00AA299F" w:rsidRPr="00DC6A71" w:rsidRDefault="5F469A54" w:rsidP="00AE0C19">
      <w:pPr>
        <w:pStyle w:val="Vahedeta"/>
        <w:jc w:val="both"/>
        <w:rPr>
          <w:rFonts w:cs="Times New Roman"/>
          <w:b/>
          <w:bCs/>
        </w:rPr>
      </w:pPr>
      <w:r w:rsidRPr="00DC6A71">
        <w:rPr>
          <w:rFonts w:cs="Times New Roman"/>
          <w:b/>
          <w:bCs/>
        </w:rPr>
        <w:t>§ 1. Relvaseaduse muutmine</w:t>
      </w:r>
    </w:p>
    <w:p w14:paraId="355621A5" w14:textId="77777777" w:rsidR="00D36E2D" w:rsidRDefault="00D36E2D" w:rsidP="00AE0C19">
      <w:pPr>
        <w:pStyle w:val="Vahedeta"/>
        <w:jc w:val="both"/>
        <w:rPr>
          <w:rFonts w:cs="Times New Roman"/>
          <w:szCs w:val="24"/>
        </w:rPr>
      </w:pPr>
    </w:p>
    <w:p w14:paraId="2EE90BCC" w14:textId="226C4011" w:rsidR="00B57893" w:rsidRDefault="5D66ADDA" w:rsidP="00AE0C19">
      <w:pPr>
        <w:pStyle w:val="Vahedeta"/>
        <w:jc w:val="both"/>
        <w:rPr>
          <w:rFonts w:cs="Times New Roman"/>
        </w:rPr>
      </w:pPr>
      <w:r w:rsidRPr="00DC6A71">
        <w:rPr>
          <w:rFonts w:cs="Times New Roman"/>
        </w:rPr>
        <w:t>Relvaseaduses tehakse järgmised muudatused:</w:t>
      </w:r>
    </w:p>
    <w:p w14:paraId="2DE29156" w14:textId="5B019769" w:rsidR="00187CFF" w:rsidRDefault="00187CFF" w:rsidP="00AE0C19">
      <w:pPr>
        <w:pStyle w:val="Vahedeta"/>
        <w:jc w:val="both"/>
        <w:rPr>
          <w:rFonts w:cs="Times New Roman"/>
        </w:rPr>
      </w:pPr>
    </w:p>
    <w:p w14:paraId="64552ADA" w14:textId="6B2EE01F" w:rsidR="0010371A" w:rsidRDefault="00D0740C" w:rsidP="00AE0C19">
      <w:pPr>
        <w:pStyle w:val="Vahedeta"/>
        <w:jc w:val="both"/>
        <w:rPr>
          <w:rFonts w:cs="Times New Roman"/>
        </w:rPr>
      </w:pPr>
      <w:commentRangeStart w:id="0"/>
      <w:r w:rsidRPr="00AD2B18">
        <w:rPr>
          <w:rFonts w:cs="Times New Roman"/>
          <w:b/>
        </w:rPr>
        <w:t>1</w:t>
      </w:r>
      <w:r w:rsidR="009340B9" w:rsidRPr="00AD2B18">
        <w:rPr>
          <w:rFonts w:cs="Times New Roman"/>
          <w:b/>
        </w:rPr>
        <w:t>)</w:t>
      </w:r>
      <w:r w:rsidR="009340B9">
        <w:rPr>
          <w:rFonts w:cs="Times New Roman"/>
        </w:rPr>
        <w:t xml:space="preserve"> </w:t>
      </w:r>
      <w:bookmarkStart w:id="1" w:name="para2lg1p4b1"/>
      <w:commentRangeEnd w:id="0"/>
      <w:r w:rsidR="00725DCA">
        <w:rPr>
          <w:rStyle w:val="Kommentaariviide"/>
          <w:rFonts w:asciiTheme="minorHAnsi" w:hAnsiTheme="minorHAnsi"/>
        </w:rPr>
        <w:commentReference w:id="0"/>
      </w:r>
      <w:commentRangeStart w:id="2"/>
      <w:ins w:id="3" w:author="Iivika Sale" w:date="2024-06-14T15:55:00Z">
        <w:r w:rsidR="00C944A7">
          <w:rPr>
            <w:rFonts w:cs="Times New Roman"/>
          </w:rPr>
          <w:t xml:space="preserve">seaduse </w:t>
        </w:r>
      </w:ins>
      <w:r w:rsidR="0010371A" w:rsidRPr="0010371A">
        <w:rPr>
          <w:rFonts w:cs="Times New Roman"/>
        </w:rPr>
        <w:t>11</w:t>
      </w:r>
      <w:r w:rsidR="0010371A" w:rsidRPr="0010371A">
        <w:rPr>
          <w:rFonts w:cs="Times New Roman"/>
          <w:vertAlign w:val="superscript"/>
        </w:rPr>
        <w:t>1</w:t>
      </w:r>
      <w:r w:rsidR="0010371A" w:rsidRPr="0010371A">
        <w:rPr>
          <w:rFonts w:cs="Times New Roman"/>
        </w:rPr>
        <w:t xml:space="preserve">. peatükis </w:t>
      </w:r>
      <w:commentRangeEnd w:id="2"/>
      <w:r w:rsidR="00C944A7">
        <w:rPr>
          <w:rStyle w:val="Kommentaariviide"/>
          <w:rFonts w:asciiTheme="minorHAnsi" w:hAnsiTheme="minorHAnsi"/>
        </w:rPr>
        <w:commentReference w:id="2"/>
      </w:r>
      <w:r w:rsidR="0010371A" w:rsidRPr="0010371A">
        <w:rPr>
          <w:rFonts w:cs="Times New Roman"/>
        </w:rPr>
        <w:t>asendatakse sõnad „sõjarelv, laskemoon“ ja „sõjarelvad, laskemoon“ sõnadega „sõjarelv, relvasüsteem, sõjarelva laskemoon“ vastavas käändes;</w:t>
      </w:r>
    </w:p>
    <w:p w14:paraId="38F821BB" w14:textId="77777777" w:rsidR="0010371A" w:rsidRDefault="0010371A" w:rsidP="00AE0C19">
      <w:pPr>
        <w:pStyle w:val="Vahedeta"/>
        <w:jc w:val="both"/>
        <w:rPr>
          <w:rFonts w:cs="Times New Roman"/>
        </w:rPr>
      </w:pPr>
    </w:p>
    <w:p w14:paraId="59029441" w14:textId="72C06AEA" w:rsidR="009340B9" w:rsidRDefault="0010371A" w:rsidP="00AE0C19">
      <w:pPr>
        <w:pStyle w:val="Vahedeta"/>
        <w:jc w:val="both"/>
        <w:rPr>
          <w:rFonts w:cs="Times New Roman"/>
        </w:rPr>
      </w:pPr>
      <w:r>
        <w:rPr>
          <w:rFonts w:cs="Times New Roman"/>
          <w:b/>
        </w:rPr>
        <w:t>2</w:t>
      </w:r>
      <w:r w:rsidRPr="0010371A">
        <w:rPr>
          <w:rFonts w:cs="Times New Roman"/>
          <w:b/>
        </w:rPr>
        <w:t>)</w:t>
      </w:r>
      <w:r w:rsidRPr="0010371A">
        <w:rPr>
          <w:rFonts w:cs="Times New Roman"/>
        </w:rPr>
        <w:t xml:space="preserve"> </w:t>
      </w:r>
      <w:r w:rsidR="00D0740C">
        <w:rPr>
          <w:rFonts w:cs="Times New Roman"/>
        </w:rPr>
        <w:t>paragrahvi</w:t>
      </w:r>
      <w:r w:rsidR="00D0740C" w:rsidRPr="00D0740C">
        <w:rPr>
          <w:rFonts w:ascii="Arial" w:hAnsi="Arial" w:cs="Arial"/>
          <w:color w:val="0061AA"/>
          <w:sz w:val="21"/>
          <w:szCs w:val="21"/>
          <w:bdr w:val="none" w:sz="0" w:space="0" w:color="auto" w:frame="1"/>
          <w:shd w:val="clear" w:color="auto" w:fill="FFFFFF"/>
        </w:rPr>
        <w:t xml:space="preserve"> </w:t>
      </w:r>
      <w:r w:rsidR="00D0740C" w:rsidRPr="00D0740C">
        <w:rPr>
          <w:rFonts w:cs="Times New Roman"/>
        </w:rPr>
        <w:t> </w:t>
      </w:r>
      <w:bookmarkEnd w:id="1"/>
      <w:r w:rsidR="00675F3B">
        <w:rPr>
          <w:rFonts w:cs="Times New Roman"/>
        </w:rPr>
        <w:t>2 lõik</w:t>
      </w:r>
      <w:r w:rsidR="00D0740C">
        <w:rPr>
          <w:rFonts w:cs="Times New Roman"/>
        </w:rPr>
        <w:t xml:space="preserve">e 1 punktides </w:t>
      </w:r>
      <w:r w:rsidR="00D0740C" w:rsidRPr="00D0740C">
        <w:rPr>
          <w:rFonts w:cs="Times New Roman"/>
        </w:rPr>
        <w:t>4</w:t>
      </w:r>
      <w:r w:rsidR="00D0740C" w:rsidRPr="00D0740C">
        <w:rPr>
          <w:rFonts w:cs="Times New Roman"/>
          <w:vertAlign w:val="superscript"/>
        </w:rPr>
        <w:t>1</w:t>
      </w:r>
      <w:r w:rsidR="00D0740C">
        <w:rPr>
          <w:rFonts w:cs="Times New Roman"/>
        </w:rPr>
        <w:t xml:space="preserve"> ja 5, §</w:t>
      </w:r>
      <w:r w:rsidR="00AD6B66">
        <w:rPr>
          <w:rFonts w:cs="Times New Roman"/>
        </w:rPr>
        <w:t> </w:t>
      </w:r>
      <w:r w:rsidR="00D0740C">
        <w:rPr>
          <w:rFonts w:cs="Times New Roman"/>
        </w:rPr>
        <w:t>8 lõikes</w:t>
      </w:r>
      <w:r w:rsidR="009C6885">
        <w:rPr>
          <w:rFonts w:cs="Times New Roman"/>
        </w:rPr>
        <w:t> </w:t>
      </w:r>
      <w:r w:rsidR="00D0740C">
        <w:rPr>
          <w:rFonts w:cs="Times New Roman"/>
        </w:rPr>
        <w:t>4 ja § 8</w:t>
      </w:r>
      <w:r w:rsidR="00D0740C">
        <w:rPr>
          <w:rFonts w:cs="Times New Roman"/>
          <w:vertAlign w:val="superscript"/>
        </w:rPr>
        <w:t>1</w:t>
      </w:r>
      <w:r w:rsidR="00D0740C">
        <w:rPr>
          <w:rFonts w:cs="Times New Roman"/>
        </w:rPr>
        <w:t xml:space="preserve"> lõikes</w:t>
      </w:r>
      <w:r w:rsidR="00AD6B66">
        <w:rPr>
          <w:rFonts w:cs="Times New Roman"/>
        </w:rPr>
        <w:t> </w:t>
      </w:r>
      <w:r w:rsidR="00D0740C">
        <w:rPr>
          <w:rFonts w:cs="Times New Roman"/>
        </w:rPr>
        <w:t>3</w:t>
      </w:r>
      <w:r w:rsidR="009340B9">
        <w:rPr>
          <w:rFonts w:cs="Times New Roman"/>
        </w:rPr>
        <w:t xml:space="preserve"> asendatakse sõnad „sõjalise otstarbega laskemoon“ sõnadega „sõjarelva laskemoon“ vastavas käändes;</w:t>
      </w:r>
    </w:p>
    <w:p w14:paraId="2137767B" w14:textId="77777777" w:rsidR="00D0740C" w:rsidRDefault="00D0740C" w:rsidP="00AE0C19">
      <w:pPr>
        <w:pStyle w:val="Vahedeta"/>
        <w:jc w:val="both"/>
        <w:rPr>
          <w:rFonts w:cs="Times New Roman"/>
          <w:b/>
        </w:rPr>
      </w:pPr>
    </w:p>
    <w:p w14:paraId="4E3508DD" w14:textId="556AA5D1" w:rsidR="00D0740C" w:rsidRDefault="0010371A" w:rsidP="00AE0C19">
      <w:pPr>
        <w:pStyle w:val="Vahedeta"/>
        <w:jc w:val="both"/>
        <w:rPr>
          <w:rFonts w:cs="Times New Roman"/>
        </w:rPr>
      </w:pPr>
      <w:r>
        <w:rPr>
          <w:rFonts w:cs="Times New Roman"/>
          <w:b/>
        </w:rPr>
        <w:t>3</w:t>
      </w:r>
      <w:r w:rsidR="00D0740C" w:rsidRPr="00187CFF">
        <w:rPr>
          <w:rFonts w:cs="Times New Roman"/>
          <w:b/>
        </w:rPr>
        <w:t xml:space="preserve">) </w:t>
      </w:r>
      <w:r w:rsidR="00D0740C">
        <w:rPr>
          <w:rFonts w:cs="Times New Roman"/>
        </w:rPr>
        <w:t xml:space="preserve">paragrahvi 3 lõikes 3 asendatakse sõna „relvasüsteem“ sõnadega „relvasüsteemi </w:t>
      </w:r>
      <w:r w:rsidR="00A05CB2">
        <w:rPr>
          <w:rFonts w:cs="Times New Roman"/>
        </w:rPr>
        <w:t xml:space="preserve">üks </w:t>
      </w:r>
      <w:r w:rsidR="00D0740C">
        <w:rPr>
          <w:rFonts w:cs="Times New Roman"/>
        </w:rPr>
        <w:t>oluline osa“;</w:t>
      </w:r>
    </w:p>
    <w:p w14:paraId="7E264321" w14:textId="77777777" w:rsidR="0002426C" w:rsidRPr="00187CFF" w:rsidRDefault="0002426C" w:rsidP="00AE0C19">
      <w:pPr>
        <w:pStyle w:val="Vahedeta"/>
        <w:jc w:val="both"/>
        <w:rPr>
          <w:rFonts w:cs="Times New Roman"/>
        </w:rPr>
      </w:pPr>
    </w:p>
    <w:p w14:paraId="277DCBE6" w14:textId="4AC293DE" w:rsidR="00F74D47" w:rsidRDefault="0010371A" w:rsidP="00AE0C19">
      <w:pPr>
        <w:pStyle w:val="Vahedeta"/>
        <w:jc w:val="both"/>
        <w:rPr>
          <w:rFonts w:cs="Times New Roman"/>
        </w:rPr>
      </w:pPr>
      <w:r>
        <w:rPr>
          <w:rFonts w:cs="Times New Roman"/>
          <w:b/>
          <w:bCs/>
        </w:rPr>
        <w:t>4</w:t>
      </w:r>
      <w:r w:rsidR="00F74D47" w:rsidRPr="00B11EC6">
        <w:rPr>
          <w:rFonts w:cs="Times New Roman"/>
          <w:b/>
          <w:bCs/>
        </w:rPr>
        <w:t>)</w:t>
      </w:r>
      <w:r w:rsidR="009B7F1A">
        <w:rPr>
          <w:rFonts w:cs="Times New Roman"/>
        </w:rPr>
        <w:t> </w:t>
      </w:r>
      <w:r w:rsidR="00F74D47">
        <w:rPr>
          <w:rFonts w:cs="Times New Roman"/>
        </w:rPr>
        <w:t>paragrahvi 66 lõiget 2 täiendatakse pärast sõna „</w:t>
      </w:r>
      <w:r w:rsidR="00DF75C1">
        <w:rPr>
          <w:rFonts w:cs="Times New Roman"/>
        </w:rPr>
        <w:t>lepinguriigi</w:t>
      </w:r>
      <w:r w:rsidR="00F74D47">
        <w:rPr>
          <w:rFonts w:cs="Times New Roman"/>
        </w:rPr>
        <w:t>“ sõnadega „</w:t>
      </w:r>
      <w:r w:rsidR="00DF75C1">
        <w:rPr>
          <w:rFonts w:cs="Times New Roman"/>
        </w:rPr>
        <w:t>või</w:t>
      </w:r>
      <w:r w:rsidR="00F74D47">
        <w:rPr>
          <w:rFonts w:cs="Times New Roman"/>
        </w:rPr>
        <w:t xml:space="preserve"> Šveitsi Konföderatsiooni“;</w:t>
      </w:r>
    </w:p>
    <w:p w14:paraId="63B33DA9" w14:textId="0924BEB2" w:rsidR="00F74D47" w:rsidRDefault="00F74D47" w:rsidP="00AE0C19">
      <w:pPr>
        <w:pStyle w:val="Vahedeta"/>
        <w:jc w:val="both"/>
        <w:rPr>
          <w:rFonts w:cs="Times New Roman"/>
        </w:rPr>
      </w:pPr>
    </w:p>
    <w:p w14:paraId="23FBA78C" w14:textId="0B8E01A9" w:rsidR="00432D59" w:rsidRDefault="0010371A" w:rsidP="00AE0C19">
      <w:pPr>
        <w:pStyle w:val="Vahedeta"/>
        <w:jc w:val="both"/>
        <w:rPr>
          <w:rFonts w:cs="Times New Roman"/>
        </w:rPr>
      </w:pPr>
      <w:r>
        <w:rPr>
          <w:rFonts w:cs="Times New Roman"/>
          <w:b/>
          <w:bCs/>
        </w:rPr>
        <w:t>5</w:t>
      </w:r>
      <w:r w:rsidR="00F74D47" w:rsidRPr="00B11EC6">
        <w:rPr>
          <w:rFonts w:cs="Times New Roman"/>
          <w:b/>
          <w:bCs/>
        </w:rPr>
        <w:t>)</w:t>
      </w:r>
      <w:r w:rsidR="00F74D47">
        <w:rPr>
          <w:rFonts w:cs="Times New Roman"/>
        </w:rPr>
        <w:t xml:space="preserve"> paragrahvi 67 lõi</w:t>
      </w:r>
      <w:r w:rsidR="007E41AD">
        <w:rPr>
          <w:rFonts w:cs="Times New Roman"/>
        </w:rPr>
        <w:t>ke</w:t>
      </w:r>
      <w:r w:rsidR="00F74D47">
        <w:rPr>
          <w:rFonts w:cs="Times New Roman"/>
        </w:rPr>
        <w:t xml:space="preserve"> 1 punkt</w:t>
      </w:r>
      <w:r w:rsidR="007E41AD">
        <w:rPr>
          <w:rFonts w:cs="Times New Roman"/>
        </w:rPr>
        <w:t>is</w:t>
      </w:r>
      <w:r w:rsidR="00F74D47">
        <w:rPr>
          <w:rFonts w:cs="Times New Roman"/>
        </w:rPr>
        <w:t xml:space="preserve"> 1 </w:t>
      </w:r>
      <w:r w:rsidR="00DF75C1">
        <w:rPr>
          <w:rFonts w:cs="Times New Roman"/>
        </w:rPr>
        <w:t>asendatakse sõnad</w:t>
      </w:r>
      <w:r w:rsidR="00F74D47">
        <w:rPr>
          <w:rFonts w:cs="Times New Roman"/>
        </w:rPr>
        <w:t xml:space="preserve"> „</w:t>
      </w:r>
      <w:r w:rsidR="00DF75C1" w:rsidRPr="00DF75C1">
        <w:rPr>
          <w:rFonts w:cs="Times New Roman"/>
        </w:rPr>
        <w:t>kodanik või Euroopa Majanduspiirkonna lepinguriigis</w:t>
      </w:r>
      <w:r w:rsidR="00DF75C1">
        <w:rPr>
          <w:rFonts w:cs="Times New Roman"/>
        </w:rPr>
        <w:t>“</w:t>
      </w:r>
      <w:r w:rsidR="00F74D47">
        <w:rPr>
          <w:rFonts w:cs="Times New Roman"/>
        </w:rPr>
        <w:t xml:space="preserve"> sõnadega „</w:t>
      </w:r>
      <w:r w:rsidR="00DF75C1">
        <w:rPr>
          <w:rFonts w:cs="Times New Roman"/>
        </w:rPr>
        <w:t xml:space="preserve">või </w:t>
      </w:r>
      <w:r w:rsidR="00F74D47">
        <w:rPr>
          <w:rFonts w:cs="Times New Roman"/>
        </w:rPr>
        <w:t>Šveitsi Konföderatsiooni</w:t>
      </w:r>
      <w:r w:rsidR="00DF75C1">
        <w:rPr>
          <w:rFonts w:cs="Times New Roman"/>
        </w:rPr>
        <w:t xml:space="preserve"> kodanik või</w:t>
      </w:r>
      <w:r w:rsidR="00DF75C1" w:rsidRPr="49BBEA0E">
        <w:rPr>
          <w:rFonts w:asciiTheme="minorHAnsi" w:hAnsiTheme="minorHAnsi" w:cs="Times New Roman"/>
          <w:sz w:val="22"/>
        </w:rPr>
        <w:t xml:space="preserve"> </w:t>
      </w:r>
      <w:r w:rsidR="00DF75C1" w:rsidRPr="00DF75C1">
        <w:rPr>
          <w:rFonts w:cs="Times New Roman"/>
        </w:rPr>
        <w:t>Euroopa Majanduspiirkonna lepinguriigis</w:t>
      </w:r>
      <w:r w:rsidR="00DF75C1">
        <w:rPr>
          <w:rFonts w:cs="Times New Roman"/>
        </w:rPr>
        <w:t xml:space="preserve"> või </w:t>
      </w:r>
      <w:r w:rsidR="00DF75C1" w:rsidRPr="00DF75C1">
        <w:rPr>
          <w:rFonts w:cs="Times New Roman"/>
        </w:rPr>
        <w:t>Šveitsi Konföderatsiooni</w:t>
      </w:r>
      <w:r w:rsidR="00DF75C1">
        <w:rPr>
          <w:rFonts w:cs="Times New Roman"/>
        </w:rPr>
        <w:t>s</w:t>
      </w:r>
      <w:r w:rsidR="00F74D47">
        <w:rPr>
          <w:rFonts w:cs="Times New Roman"/>
        </w:rPr>
        <w:t>“;</w:t>
      </w:r>
    </w:p>
    <w:p w14:paraId="58D34C3E" w14:textId="0B58AAA4" w:rsidR="001159E4" w:rsidRDefault="001159E4" w:rsidP="00AE0C19">
      <w:pPr>
        <w:pStyle w:val="Vahedeta"/>
        <w:jc w:val="both"/>
        <w:rPr>
          <w:rFonts w:cs="Times New Roman"/>
        </w:rPr>
      </w:pPr>
    </w:p>
    <w:p w14:paraId="795900FA" w14:textId="2EBF44EA" w:rsidR="006F0CA4" w:rsidRDefault="008A36C4" w:rsidP="00AE0C19">
      <w:pPr>
        <w:pStyle w:val="Vahedeta"/>
        <w:jc w:val="both"/>
        <w:rPr>
          <w:rFonts w:cs="Times New Roman"/>
        </w:rPr>
      </w:pPr>
      <w:r>
        <w:rPr>
          <w:rFonts w:cs="Times New Roman"/>
          <w:b/>
          <w:bCs/>
        </w:rPr>
        <w:t>6</w:t>
      </w:r>
      <w:r w:rsidR="006F0CA4" w:rsidRPr="00B11EC6">
        <w:rPr>
          <w:rFonts w:cs="Times New Roman"/>
          <w:b/>
          <w:bCs/>
        </w:rPr>
        <w:t>)</w:t>
      </w:r>
      <w:r w:rsidR="006F0CA4" w:rsidRPr="006F0CA4">
        <w:rPr>
          <w:rFonts w:cs="Times New Roman"/>
        </w:rPr>
        <w:t xml:space="preserve"> paragrahvi 83</w:t>
      </w:r>
      <w:r w:rsidR="006F0CA4" w:rsidRPr="006F0CA4">
        <w:rPr>
          <w:rFonts w:cs="Times New Roman"/>
          <w:vertAlign w:val="superscript"/>
        </w:rPr>
        <w:t xml:space="preserve">3 </w:t>
      </w:r>
      <w:r w:rsidR="006F0CA4" w:rsidRPr="006F0CA4">
        <w:rPr>
          <w:rFonts w:cs="Times New Roman"/>
        </w:rPr>
        <w:t>lõi</w:t>
      </w:r>
      <w:r w:rsidR="00251FCE">
        <w:rPr>
          <w:rFonts w:cs="Times New Roman"/>
        </w:rPr>
        <w:t>k</w:t>
      </w:r>
      <w:r w:rsidR="00B23B37">
        <w:rPr>
          <w:rFonts w:cs="Times New Roman"/>
        </w:rPr>
        <w:t>e</w:t>
      </w:r>
      <w:r w:rsidR="006F0CA4" w:rsidRPr="006F0CA4">
        <w:rPr>
          <w:rFonts w:cs="Times New Roman"/>
        </w:rPr>
        <w:t xml:space="preserve"> </w:t>
      </w:r>
      <w:r w:rsidR="006B3C45">
        <w:rPr>
          <w:rFonts w:cs="Times New Roman"/>
        </w:rPr>
        <w:t>1</w:t>
      </w:r>
      <w:r w:rsidR="00B23B37">
        <w:rPr>
          <w:rFonts w:cs="Times New Roman"/>
        </w:rPr>
        <w:t xml:space="preserve"> </w:t>
      </w:r>
      <w:r>
        <w:rPr>
          <w:rFonts w:cs="Times New Roman"/>
        </w:rPr>
        <w:t>punkt</w:t>
      </w:r>
      <w:r w:rsidR="00251FCE">
        <w:rPr>
          <w:rFonts w:cs="Times New Roman"/>
        </w:rPr>
        <w:t xml:space="preserve"> 2 </w:t>
      </w:r>
      <w:r>
        <w:rPr>
          <w:rFonts w:cs="Times New Roman"/>
        </w:rPr>
        <w:t>tunnistatakse kehtetuks</w:t>
      </w:r>
      <w:r w:rsidR="006B3C45">
        <w:rPr>
          <w:rFonts w:cs="Times New Roman"/>
        </w:rPr>
        <w:t>;</w:t>
      </w:r>
    </w:p>
    <w:p w14:paraId="7AC39F71" w14:textId="705BED93" w:rsidR="00EC07EA" w:rsidRDefault="00EC07EA" w:rsidP="00AE0C19">
      <w:pPr>
        <w:pStyle w:val="Vahedeta"/>
        <w:jc w:val="both"/>
        <w:rPr>
          <w:rFonts w:cs="Times New Roman"/>
        </w:rPr>
      </w:pPr>
    </w:p>
    <w:p w14:paraId="7A5501F4" w14:textId="3F7129D8" w:rsidR="0010371A" w:rsidRDefault="00EC07EA" w:rsidP="00AE0C19">
      <w:pPr>
        <w:pStyle w:val="Vahedeta"/>
        <w:jc w:val="both"/>
        <w:rPr>
          <w:rFonts w:cs="Times New Roman"/>
        </w:rPr>
      </w:pPr>
      <w:r w:rsidRPr="00EC07EA">
        <w:rPr>
          <w:rFonts w:cs="Times New Roman"/>
          <w:b/>
        </w:rPr>
        <w:t>7)</w:t>
      </w:r>
      <w:r>
        <w:rPr>
          <w:rFonts w:cs="Times New Roman"/>
        </w:rPr>
        <w:t xml:space="preserve"> </w:t>
      </w:r>
      <w:del w:id="4" w:author="Toimetaja" w:date="2024-06-03T16:56:00Z">
        <w:r w:rsidDel="00897A0C">
          <w:rPr>
            <w:rFonts w:cs="Times New Roman"/>
          </w:rPr>
          <w:delText xml:space="preserve"> </w:delText>
        </w:r>
      </w:del>
      <w:r w:rsidRPr="00EC07EA">
        <w:rPr>
          <w:rFonts w:cs="Times New Roman"/>
        </w:rPr>
        <w:t>paragrahvi 83</w:t>
      </w:r>
      <w:r w:rsidRPr="00EC07EA">
        <w:rPr>
          <w:rFonts w:cs="Times New Roman"/>
          <w:vertAlign w:val="superscript"/>
        </w:rPr>
        <w:t xml:space="preserve">3 </w:t>
      </w:r>
      <w:r>
        <w:rPr>
          <w:rFonts w:cs="Times New Roman"/>
        </w:rPr>
        <w:t>täiendatakse lõikega 1</w:t>
      </w:r>
      <w:r w:rsidRPr="00EC07EA">
        <w:rPr>
          <w:rFonts w:cs="Times New Roman"/>
          <w:vertAlign w:val="superscript"/>
        </w:rPr>
        <w:t>1</w:t>
      </w:r>
      <w:r>
        <w:rPr>
          <w:rFonts w:cs="Times New Roman"/>
        </w:rPr>
        <w:t xml:space="preserve"> järgmises sõnastuses:</w:t>
      </w:r>
    </w:p>
    <w:p w14:paraId="735F23E6" w14:textId="77777777" w:rsidR="0010371A" w:rsidRDefault="0010371A" w:rsidP="00AE0C19">
      <w:pPr>
        <w:pStyle w:val="Vahedeta"/>
        <w:jc w:val="both"/>
        <w:rPr>
          <w:rFonts w:cs="Times New Roman"/>
        </w:rPr>
      </w:pPr>
    </w:p>
    <w:p w14:paraId="3381C174" w14:textId="29886F5D" w:rsidR="00EC07EA" w:rsidRPr="00EC07EA" w:rsidRDefault="00EC07EA" w:rsidP="00AE0C19">
      <w:pPr>
        <w:pStyle w:val="Vahedeta"/>
        <w:jc w:val="both"/>
        <w:rPr>
          <w:rFonts w:cs="Times New Roman"/>
        </w:rPr>
      </w:pPr>
      <w:r>
        <w:rPr>
          <w:rFonts w:cs="Times New Roman"/>
        </w:rPr>
        <w:t>„(</w:t>
      </w:r>
      <w:r w:rsidRPr="00EC07EA">
        <w:rPr>
          <w:rFonts w:cs="Times New Roman"/>
        </w:rPr>
        <w:t>1</w:t>
      </w:r>
      <w:r w:rsidRPr="00EC07EA">
        <w:rPr>
          <w:rFonts w:cs="Times New Roman"/>
          <w:vertAlign w:val="superscript"/>
        </w:rPr>
        <w:t>1</w:t>
      </w:r>
      <w:r>
        <w:rPr>
          <w:rFonts w:cs="Times New Roman"/>
        </w:rPr>
        <w:t>)</w:t>
      </w:r>
      <w:r w:rsidR="00633F9F">
        <w:rPr>
          <w:rFonts w:cs="Times New Roman"/>
        </w:rPr>
        <w:t> </w:t>
      </w:r>
      <w:r w:rsidRPr="00EC07EA">
        <w:rPr>
          <w:rFonts w:cs="Times New Roman"/>
        </w:rPr>
        <w:t>Relvasüsteem on sõjarelva või mitme sõjarelva kombinatsioon koos relvasüsteemi sõltumatuks toimimiseks vajalike osadega, sealhulgas sihtimis- ja tulejuhtimisseadmed ning relvaplatvorm.</w:t>
      </w:r>
      <w:r>
        <w:rPr>
          <w:rFonts w:cs="Times New Roman"/>
        </w:rPr>
        <w:t>“;</w:t>
      </w:r>
    </w:p>
    <w:p w14:paraId="0950F59B" w14:textId="7C1C4B2A" w:rsidR="003841B2" w:rsidRDefault="003841B2" w:rsidP="00AE0C19">
      <w:pPr>
        <w:pStyle w:val="Vahedeta"/>
        <w:jc w:val="both"/>
        <w:rPr>
          <w:rFonts w:cs="Times New Roman"/>
        </w:rPr>
      </w:pPr>
    </w:p>
    <w:p w14:paraId="3AC7DDB9" w14:textId="7EB28E1A" w:rsidR="007C228D" w:rsidRDefault="0010371A" w:rsidP="00AE0C19">
      <w:pPr>
        <w:pStyle w:val="Vahedeta"/>
        <w:jc w:val="both"/>
        <w:rPr>
          <w:rFonts w:cs="Times New Roman"/>
        </w:rPr>
      </w:pPr>
      <w:r>
        <w:rPr>
          <w:rFonts w:cs="Times New Roman"/>
          <w:b/>
          <w:bCs/>
        </w:rPr>
        <w:t>8</w:t>
      </w:r>
      <w:r w:rsidR="003841B2" w:rsidRPr="00B11EC6">
        <w:rPr>
          <w:rFonts w:cs="Times New Roman"/>
          <w:b/>
          <w:bCs/>
        </w:rPr>
        <w:t>)</w:t>
      </w:r>
      <w:r w:rsidR="003841B2">
        <w:rPr>
          <w:rFonts w:cs="Times New Roman"/>
        </w:rPr>
        <w:t xml:space="preserve"> </w:t>
      </w:r>
      <w:r w:rsidR="003841B2" w:rsidRPr="003841B2">
        <w:rPr>
          <w:rFonts w:cs="Times New Roman"/>
        </w:rPr>
        <w:t>paragrahvi 83</w:t>
      </w:r>
      <w:r w:rsidR="003841B2" w:rsidRPr="003841B2">
        <w:rPr>
          <w:rFonts w:cs="Times New Roman"/>
          <w:vertAlign w:val="superscript"/>
        </w:rPr>
        <w:t>3</w:t>
      </w:r>
      <w:r w:rsidR="007C228D">
        <w:rPr>
          <w:rFonts w:cs="Times New Roman"/>
          <w:vertAlign w:val="superscript"/>
        </w:rPr>
        <w:t xml:space="preserve"> </w:t>
      </w:r>
      <w:r w:rsidR="007C228D">
        <w:rPr>
          <w:rFonts w:cs="Times New Roman"/>
        </w:rPr>
        <w:t>lõi</w:t>
      </w:r>
      <w:r w:rsidR="006B7329">
        <w:rPr>
          <w:rFonts w:cs="Times New Roman"/>
        </w:rPr>
        <w:t>g</w:t>
      </w:r>
      <w:r w:rsidR="007C228D">
        <w:rPr>
          <w:rFonts w:cs="Times New Roman"/>
        </w:rPr>
        <w:t>e 2</w:t>
      </w:r>
      <w:r w:rsidR="007C228D">
        <w:rPr>
          <w:rFonts w:cs="Times New Roman"/>
          <w:vertAlign w:val="superscript"/>
        </w:rPr>
        <w:t>1</w:t>
      </w:r>
      <w:r w:rsidR="007C228D">
        <w:rPr>
          <w:rFonts w:cs="Times New Roman"/>
        </w:rPr>
        <w:t xml:space="preserve"> muudetakse ja sõnastatakse järgmiselt:</w:t>
      </w:r>
    </w:p>
    <w:p w14:paraId="1546600A" w14:textId="72999CE2" w:rsidR="007C228D" w:rsidRDefault="007C228D" w:rsidP="00AE0C19">
      <w:pPr>
        <w:pStyle w:val="Vahedeta"/>
        <w:jc w:val="both"/>
        <w:rPr>
          <w:rFonts w:cs="Times New Roman"/>
        </w:rPr>
      </w:pPr>
    </w:p>
    <w:p w14:paraId="0A2476F0" w14:textId="36F764EC" w:rsidR="007C228D" w:rsidRDefault="006F0CA4" w:rsidP="00AE0C19">
      <w:pPr>
        <w:pStyle w:val="Vahedeta"/>
        <w:jc w:val="both"/>
        <w:rPr>
          <w:rFonts w:cs="Times New Roman"/>
        </w:rPr>
      </w:pPr>
      <w:r>
        <w:rPr>
          <w:rFonts w:cs="Times New Roman"/>
        </w:rPr>
        <w:t>„</w:t>
      </w:r>
      <w:r w:rsidR="006B7329">
        <w:rPr>
          <w:rFonts w:cs="Times New Roman"/>
        </w:rPr>
        <w:t>(</w:t>
      </w:r>
      <w:r w:rsidR="006B7329" w:rsidRPr="006B7329">
        <w:rPr>
          <w:rFonts w:cs="Times New Roman"/>
        </w:rPr>
        <w:t>2</w:t>
      </w:r>
      <w:r w:rsidR="006B7329">
        <w:rPr>
          <w:rFonts w:cs="Times New Roman"/>
          <w:vertAlign w:val="superscript"/>
        </w:rPr>
        <w:t>1</w:t>
      </w:r>
      <w:r w:rsidR="006B7329">
        <w:rPr>
          <w:rFonts w:cs="Times New Roman"/>
        </w:rPr>
        <w:t xml:space="preserve">) </w:t>
      </w:r>
      <w:r w:rsidR="008B7FB5" w:rsidRPr="006B7329">
        <w:rPr>
          <w:rFonts w:cs="Times New Roman"/>
        </w:rPr>
        <w:t>S</w:t>
      </w:r>
      <w:r w:rsidR="007C228D" w:rsidRPr="006B7329">
        <w:rPr>
          <w:rFonts w:cs="Times New Roman"/>
        </w:rPr>
        <w:t>õjarelva</w:t>
      </w:r>
      <w:r w:rsidR="007C228D" w:rsidRPr="00341003">
        <w:rPr>
          <w:rFonts w:cs="Times New Roman"/>
        </w:rPr>
        <w:t xml:space="preserve"> laskemoon on spetsiaalselt sõjarelvas kasutamiseks mõeldud laskemoon</w:t>
      </w:r>
      <w:r w:rsidR="00D1131D">
        <w:rPr>
          <w:rFonts w:cs="Times New Roman"/>
        </w:rPr>
        <w:t>.</w:t>
      </w:r>
      <w:r>
        <w:rPr>
          <w:rFonts w:cs="Times New Roman"/>
        </w:rPr>
        <w:t>“;</w:t>
      </w:r>
    </w:p>
    <w:p w14:paraId="4BE788E0" w14:textId="0B3AB3AB" w:rsidR="005F03A5" w:rsidRDefault="005F03A5" w:rsidP="00AE0C19">
      <w:pPr>
        <w:pStyle w:val="Vahedeta"/>
        <w:jc w:val="both"/>
        <w:rPr>
          <w:rFonts w:cs="Times New Roman"/>
        </w:rPr>
      </w:pPr>
    </w:p>
    <w:p w14:paraId="6D26774D" w14:textId="2BB42E20" w:rsidR="005F03A5" w:rsidRPr="005F03A5" w:rsidRDefault="005F03A5" w:rsidP="00AE0C19">
      <w:pPr>
        <w:pStyle w:val="Vahedeta"/>
        <w:jc w:val="both"/>
        <w:rPr>
          <w:rFonts w:cs="Times New Roman"/>
        </w:rPr>
      </w:pPr>
      <w:r w:rsidRPr="005F03A5">
        <w:rPr>
          <w:rFonts w:cs="Times New Roman"/>
          <w:b/>
        </w:rPr>
        <w:t>9)</w:t>
      </w:r>
      <w:r>
        <w:rPr>
          <w:rFonts w:cs="Times New Roman"/>
        </w:rPr>
        <w:t xml:space="preserve"> </w:t>
      </w:r>
      <w:r w:rsidRPr="005F03A5">
        <w:rPr>
          <w:rFonts w:cs="Times New Roman"/>
        </w:rPr>
        <w:t>paragrahvi 83</w:t>
      </w:r>
      <w:r w:rsidRPr="005F03A5">
        <w:rPr>
          <w:rFonts w:cs="Times New Roman"/>
          <w:vertAlign w:val="superscript"/>
        </w:rPr>
        <w:t xml:space="preserve">3 </w:t>
      </w:r>
      <w:r w:rsidRPr="005F03A5">
        <w:rPr>
          <w:rFonts w:cs="Times New Roman"/>
        </w:rPr>
        <w:t>lõi</w:t>
      </w:r>
      <w:r>
        <w:rPr>
          <w:rFonts w:cs="Times New Roman"/>
        </w:rPr>
        <w:t>k</w:t>
      </w:r>
      <w:r w:rsidRPr="005F03A5">
        <w:rPr>
          <w:rFonts w:cs="Times New Roman"/>
        </w:rPr>
        <w:t>e 2</w:t>
      </w:r>
      <w:r>
        <w:rPr>
          <w:rFonts w:cs="Times New Roman"/>
          <w:vertAlign w:val="superscript"/>
        </w:rPr>
        <w:t>2</w:t>
      </w:r>
      <w:r w:rsidRPr="005F03A5">
        <w:rPr>
          <w:rFonts w:cs="Times New Roman"/>
        </w:rPr>
        <w:t xml:space="preserve"> </w:t>
      </w:r>
      <w:r>
        <w:rPr>
          <w:rFonts w:cs="Times New Roman"/>
        </w:rPr>
        <w:t>sissejuhatavas lauseosas asendatakse sõna „padruni“</w:t>
      </w:r>
      <w:r w:rsidR="002711CC">
        <w:rPr>
          <w:rFonts w:cs="Times New Roman"/>
        </w:rPr>
        <w:t xml:space="preserve"> sõnadega „või lahingumoona“;</w:t>
      </w:r>
    </w:p>
    <w:p w14:paraId="168E27C7" w14:textId="77777777" w:rsidR="00EC07EA" w:rsidRPr="00341003" w:rsidRDefault="00EC07EA" w:rsidP="00AE0C19">
      <w:pPr>
        <w:pStyle w:val="Vahedeta"/>
        <w:jc w:val="both"/>
        <w:rPr>
          <w:rFonts w:cs="Times New Roman"/>
        </w:rPr>
      </w:pPr>
    </w:p>
    <w:p w14:paraId="4740608C" w14:textId="0CA1D98D" w:rsidR="00FF2C18" w:rsidRPr="00DC6A71" w:rsidRDefault="002711CC" w:rsidP="00AE0C19">
      <w:pPr>
        <w:pStyle w:val="Vahedeta"/>
        <w:jc w:val="both"/>
        <w:rPr>
          <w:rFonts w:cs="Times New Roman"/>
        </w:rPr>
      </w:pPr>
      <w:r>
        <w:rPr>
          <w:rFonts w:cs="Times New Roman"/>
          <w:b/>
          <w:bCs/>
        </w:rPr>
        <w:t>10</w:t>
      </w:r>
      <w:r w:rsidR="00FF2C18" w:rsidRPr="00DC6A71">
        <w:rPr>
          <w:rFonts w:cs="Times New Roman"/>
        </w:rPr>
        <w:t>) paragrahvi </w:t>
      </w:r>
      <w:bookmarkStart w:id="5" w:name="_Hlk161830310"/>
      <w:r w:rsidR="00FF2C18" w:rsidRPr="00DC6A71">
        <w:rPr>
          <w:rFonts w:cs="Times New Roman"/>
        </w:rPr>
        <w:t>83</w:t>
      </w:r>
      <w:r w:rsidR="00FF2C18" w:rsidRPr="00DC6A71">
        <w:rPr>
          <w:rFonts w:cs="Times New Roman"/>
          <w:vertAlign w:val="superscript"/>
        </w:rPr>
        <w:t>3</w:t>
      </w:r>
      <w:r w:rsidR="00FF2C18" w:rsidRPr="00DC6A71">
        <w:rPr>
          <w:rFonts w:cs="Times New Roman"/>
        </w:rPr>
        <w:t xml:space="preserve"> lõige 3 </w:t>
      </w:r>
      <w:bookmarkEnd w:id="5"/>
      <w:r w:rsidR="00FF2C18" w:rsidRPr="00DC6A71">
        <w:rPr>
          <w:rFonts w:cs="Times New Roman"/>
        </w:rPr>
        <w:t>muudetakse ja sõnastatakse järgmiselt:</w:t>
      </w:r>
    </w:p>
    <w:p w14:paraId="468AF94F" w14:textId="599097F5" w:rsidR="00FF2C18" w:rsidRPr="00D36E2D" w:rsidRDefault="00FF2C18" w:rsidP="00AE0C19">
      <w:pPr>
        <w:pStyle w:val="Vahedeta"/>
        <w:jc w:val="both"/>
        <w:rPr>
          <w:rFonts w:cs="Times New Roman"/>
          <w:szCs w:val="24"/>
        </w:rPr>
      </w:pPr>
    </w:p>
    <w:p w14:paraId="790B575D" w14:textId="5E7FB444" w:rsidR="00FF2C18" w:rsidRPr="00DC6A71" w:rsidRDefault="60E2131B" w:rsidP="60E2131B">
      <w:pPr>
        <w:pStyle w:val="Vahedeta"/>
        <w:jc w:val="both"/>
        <w:rPr>
          <w:rFonts w:cs="Times New Roman"/>
        </w:rPr>
      </w:pPr>
      <w:r w:rsidRPr="60E2131B">
        <w:rPr>
          <w:rFonts w:cs="Times New Roman"/>
        </w:rPr>
        <w:t xml:space="preserve">„(3) Riigikaitse korraldamise valdkonna eest vastutav minister kehtestab määrusega sõjarelvade, relvasüsteemi, sõjarelva laskemoona ja lahingumoona ning nende osade, sealhulgas </w:t>
      </w:r>
      <w:commentRangeStart w:id="6"/>
      <w:r w:rsidRPr="60E2131B">
        <w:rPr>
          <w:rFonts w:cs="Times New Roman"/>
        </w:rPr>
        <w:t xml:space="preserve">vajaduse korral </w:t>
      </w:r>
      <w:commentRangeEnd w:id="6"/>
      <w:r w:rsidR="0076207F">
        <w:rPr>
          <w:rStyle w:val="Kommentaariviide"/>
          <w:rFonts w:asciiTheme="minorHAnsi" w:hAnsiTheme="minorHAnsi"/>
        </w:rPr>
        <w:commentReference w:id="6"/>
      </w:r>
      <w:commentRangeStart w:id="7"/>
      <w:r w:rsidRPr="60E2131B">
        <w:rPr>
          <w:rFonts w:cs="Times New Roman"/>
        </w:rPr>
        <w:t xml:space="preserve">oluliste osade või komponentide mõisted </w:t>
      </w:r>
      <w:commentRangeEnd w:id="7"/>
      <w:r w:rsidR="009A712D">
        <w:rPr>
          <w:rStyle w:val="Kommentaariviide"/>
          <w:rFonts w:asciiTheme="minorHAnsi" w:hAnsiTheme="minorHAnsi"/>
        </w:rPr>
        <w:commentReference w:id="7"/>
      </w:r>
      <w:r w:rsidRPr="60E2131B">
        <w:rPr>
          <w:rFonts w:cs="Times New Roman"/>
        </w:rPr>
        <w:t>või täps</w:t>
      </w:r>
      <w:ins w:id="8" w:author="Toimetaja" w:date="2024-06-03T17:06:00Z">
        <w:r w:rsidR="000C6A93">
          <w:rPr>
            <w:rFonts w:cs="Times New Roman"/>
          </w:rPr>
          <w:t>e</w:t>
        </w:r>
      </w:ins>
      <w:del w:id="9" w:author="Toimetaja" w:date="2024-06-03T17:06:00Z">
        <w:r w:rsidRPr="60E2131B" w:rsidDel="000C6A93">
          <w:rPr>
            <w:rFonts w:cs="Times New Roman"/>
          </w:rPr>
          <w:delText>ustava</w:delText>
        </w:r>
      </w:del>
      <w:r w:rsidRPr="60E2131B">
        <w:rPr>
          <w:rFonts w:cs="Times New Roman"/>
        </w:rPr>
        <w:t xml:space="preserve"> loetelu ja liigituse.“; </w:t>
      </w:r>
    </w:p>
    <w:p w14:paraId="0B37A3C4" w14:textId="27DA2824" w:rsidR="000743EB" w:rsidRDefault="000743EB" w:rsidP="00AE0C19">
      <w:pPr>
        <w:pStyle w:val="Vahedeta"/>
        <w:jc w:val="both"/>
        <w:rPr>
          <w:rFonts w:cs="Times New Roman"/>
          <w:szCs w:val="24"/>
        </w:rPr>
      </w:pPr>
    </w:p>
    <w:p w14:paraId="40D94041" w14:textId="1FD7824A" w:rsidR="000F5F84" w:rsidRPr="00DC6A71" w:rsidRDefault="0010371A" w:rsidP="00AE0C19">
      <w:pPr>
        <w:pStyle w:val="Vahedeta"/>
        <w:jc w:val="both"/>
        <w:rPr>
          <w:rFonts w:cs="Times New Roman"/>
        </w:rPr>
      </w:pPr>
      <w:r>
        <w:rPr>
          <w:rFonts w:cs="Times New Roman"/>
          <w:b/>
          <w:bCs/>
        </w:rPr>
        <w:t>1</w:t>
      </w:r>
      <w:r w:rsidR="002711CC">
        <w:rPr>
          <w:rFonts w:cs="Times New Roman"/>
          <w:b/>
          <w:bCs/>
        </w:rPr>
        <w:t>1</w:t>
      </w:r>
      <w:r w:rsidR="000F5F84" w:rsidRPr="00DC6A71">
        <w:rPr>
          <w:rFonts w:cs="Times New Roman"/>
        </w:rPr>
        <w:t>) </w:t>
      </w:r>
      <w:r w:rsidR="000F5F84" w:rsidRPr="00203DED">
        <w:rPr>
          <w:rFonts w:cs="Times New Roman"/>
        </w:rPr>
        <w:t>paragrahvi</w:t>
      </w:r>
      <w:r w:rsidR="000F5F84" w:rsidRPr="00DC6A71">
        <w:rPr>
          <w:rFonts w:cs="Times New Roman"/>
        </w:rPr>
        <w:t> 83</w:t>
      </w:r>
      <w:r w:rsidR="000F5F84" w:rsidRPr="00DC6A71">
        <w:rPr>
          <w:rFonts w:cs="Times New Roman"/>
          <w:vertAlign w:val="superscript"/>
        </w:rPr>
        <w:t>5</w:t>
      </w:r>
      <w:r w:rsidR="000F5F84" w:rsidRPr="00DC6A71">
        <w:rPr>
          <w:rFonts w:cs="Times New Roman"/>
        </w:rPr>
        <w:t xml:space="preserve"> tekst muudetakse ja sõnastatakse järgmiselt:</w:t>
      </w:r>
    </w:p>
    <w:p w14:paraId="29A71EF9" w14:textId="453E4767" w:rsidR="000F5F84" w:rsidRDefault="000F5F84" w:rsidP="00AE0C19">
      <w:pPr>
        <w:pStyle w:val="Vahedeta"/>
        <w:jc w:val="both"/>
        <w:rPr>
          <w:rFonts w:cs="Times New Roman"/>
          <w:szCs w:val="24"/>
        </w:rPr>
      </w:pPr>
    </w:p>
    <w:p w14:paraId="48860CEB" w14:textId="6BBE98A5" w:rsidR="007E41AD" w:rsidRDefault="000F5F84" w:rsidP="00AE0C19">
      <w:pPr>
        <w:pStyle w:val="Vahedeta"/>
        <w:jc w:val="both"/>
        <w:rPr>
          <w:rFonts w:cs="Times New Roman"/>
        </w:rPr>
      </w:pPr>
      <w:r w:rsidRPr="00DC6A71">
        <w:rPr>
          <w:rFonts w:cs="Times New Roman"/>
        </w:rPr>
        <w:t>„Ettevõtjas võib olulise osaluse omandada, seda omada ja suurendada ning ettevõtja üle kontrolli saavutada,</w:t>
      </w:r>
      <w:commentRangeStart w:id="10"/>
      <w:r w:rsidRPr="00DC6A71">
        <w:rPr>
          <w:rFonts w:cs="Times New Roman"/>
        </w:rPr>
        <w:t xml:space="preserve"> seda omada ja suurendada </w:t>
      </w:r>
      <w:commentRangeEnd w:id="10"/>
      <w:r w:rsidR="002C306F">
        <w:rPr>
          <w:rStyle w:val="Kommentaariviide"/>
          <w:rFonts w:asciiTheme="minorHAnsi" w:hAnsiTheme="minorHAnsi"/>
        </w:rPr>
        <w:commentReference w:id="10"/>
      </w:r>
      <w:r w:rsidRPr="00DC6A71">
        <w:rPr>
          <w:rFonts w:cs="Times New Roman"/>
        </w:rPr>
        <w:t>igaük</w:t>
      </w:r>
      <w:r w:rsidR="00F77D48" w:rsidRPr="00DC6A71">
        <w:rPr>
          <w:rFonts w:cs="Times New Roman"/>
        </w:rPr>
        <w:t>s,</w:t>
      </w:r>
      <w:r w:rsidR="00D76317">
        <w:rPr>
          <w:rFonts w:cs="Times New Roman"/>
        </w:rPr>
        <w:t xml:space="preserve"> </w:t>
      </w:r>
      <w:r w:rsidRPr="00DC6A71">
        <w:rPr>
          <w:rFonts w:cs="Times New Roman"/>
        </w:rPr>
        <w:t>kelle suhtes</w:t>
      </w:r>
      <w:r w:rsidR="00C25CB4" w:rsidRPr="00DC6A71">
        <w:rPr>
          <w:rFonts w:cs="Times New Roman"/>
        </w:rPr>
        <w:t xml:space="preserve"> </w:t>
      </w:r>
      <w:r w:rsidRPr="00DC6A71">
        <w:rPr>
          <w:rFonts w:cs="Times New Roman"/>
        </w:rPr>
        <w:t>ei ole tuvastatud käesoleva seaduse §</w:t>
      </w:r>
      <w:r w:rsidR="008302CB">
        <w:rPr>
          <w:rFonts w:cs="Times New Roman"/>
        </w:rPr>
        <w:t> </w:t>
      </w:r>
      <w:r w:rsidRPr="00DC6A71">
        <w:rPr>
          <w:rFonts w:cs="Times New Roman"/>
        </w:rPr>
        <w:t>40 lõike</w:t>
      </w:r>
      <w:r w:rsidR="008302CB">
        <w:rPr>
          <w:rFonts w:cs="Times New Roman"/>
        </w:rPr>
        <w:t> </w:t>
      </w:r>
      <w:r w:rsidRPr="00DC6A71">
        <w:rPr>
          <w:rFonts w:cs="Times New Roman"/>
        </w:rPr>
        <w:t>1 punktides 5‒8 ja lõikes</w:t>
      </w:r>
      <w:r w:rsidR="00CF256A">
        <w:rPr>
          <w:rFonts w:cs="Times New Roman"/>
        </w:rPr>
        <w:t> </w:t>
      </w:r>
      <w:r w:rsidRPr="00DC6A71">
        <w:rPr>
          <w:rFonts w:cs="Times New Roman"/>
        </w:rPr>
        <w:t>1</w:t>
      </w:r>
      <w:r w:rsidRPr="00DC6A71">
        <w:rPr>
          <w:rFonts w:cs="Times New Roman"/>
          <w:vertAlign w:val="superscript"/>
        </w:rPr>
        <w:t>1</w:t>
      </w:r>
      <w:r w:rsidRPr="00DC6A71">
        <w:rPr>
          <w:rFonts w:cs="Times New Roman"/>
        </w:rPr>
        <w:t xml:space="preserve"> sätestatud asjaolusid</w:t>
      </w:r>
      <w:r w:rsidR="00F7142A" w:rsidRPr="00DC6A71">
        <w:rPr>
          <w:rFonts w:cs="Times New Roman"/>
        </w:rPr>
        <w:t xml:space="preserve"> ning</w:t>
      </w:r>
      <w:r w:rsidR="00D76317">
        <w:rPr>
          <w:rFonts w:cs="Times New Roman"/>
        </w:rPr>
        <w:t xml:space="preserve"> </w:t>
      </w:r>
      <w:r w:rsidRPr="00DC6A71">
        <w:rPr>
          <w:rFonts w:cs="Times New Roman"/>
        </w:rPr>
        <w:t>kes</w:t>
      </w:r>
      <w:r w:rsidR="00645957" w:rsidRPr="00DC6A71">
        <w:rPr>
          <w:rFonts w:cs="Times New Roman"/>
        </w:rPr>
        <w:t xml:space="preserve"> on</w:t>
      </w:r>
      <w:r w:rsidR="007E41AD">
        <w:rPr>
          <w:rFonts w:cs="Times New Roman"/>
        </w:rPr>
        <w:t>:</w:t>
      </w:r>
    </w:p>
    <w:p w14:paraId="0BABF91A" w14:textId="3CED4FC2" w:rsidR="007E41AD" w:rsidRPr="007E41AD" w:rsidRDefault="007E41AD" w:rsidP="00AE0C19">
      <w:pPr>
        <w:pStyle w:val="Vahedeta"/>
        <w:jc w:val="both"/>
        <w:rPr>
          <w:rFonts w:cs="Times New Roman"/>
        </w:rPr>
      </w:pPr>
      <w:r>
        <w:rPr>
          <w:rFonts w:cs="Times New Roman"/>
        </w:rPr>
        <w:lastRenderedPageBreak/>
        <w:t>1)</w:t>
      </w:r>
      <w:r>
        <w:rPr>
          <w:rFonts w:ascii="Calibri" w:hAnsi="Calibri" w:cs="Calibri"/>
          <w:color w:val="1F497D"/>
        </w:rPr>
        <w:t xml:space="preserve"> </w:t>
      </w:r>
      <w:r>
        <w:rPr>
          <w:rFonts w:cs="Times New Roman"/>
        </w:rPr>
        <w:t>Eur</w:t>
      </w:r>
      <w:r w:rsidRPr="007E41AD">
        <w:rPr>
          <w:rFonts w:cs="Times New Roman"/>
        </w:rPr>
        <w:t>oopa Liidu liikmesriigi kodanik</w:t>
      </w:r>
      <w:r>
        <w:rPr>
          <w:rFonts w:cs="Times New Roman"/>
        </w:rPr>
        <w:t xml:space="preserve"> või</w:t>
      </w:r>
      <w:r w:rsidRPr="007E41AD">
        <w:rPr>
          <w:rFonts w:cs="Times New Roman"/>
        </w:rPr>
        <w:t xml:space="preserve"> </w:t>
      </w:r>
    </w:p>
    <w:p w14:paraId="5F800B86" w14:textId="33DD9282" w:rsidR="007E41AD" w:rsidRPr="007E41AD" w:rsidRDefault="007E41AD" w:rsidP="00AE0C19">
      <w:pPr>
        <w:pStyle w:val="Vahedeta"/>
        <w:jc w:val="both"/>
        <w:rPr>
          <w:rFonts w:cs="Times New Roman"/>
        </w:rPr>
      </w:pPr>
      <w:r w:rsidRPr="007E41AD">
        <w:rPr>
          <w:rFonts w:cs="Times New Roman"/>
        </w:rPr>
        <w:t>2) NATO liikmesriigi kodanik</w:t>
      </w:r>
      <w:r>
        <w:rPr>
          <w:rFonts w:cs="Times New Roman"/>
        </w:rPr>
        <w:t xml:space="preserve"> või</w:t>
      </w:r>
      <w:r w:rsidRPr="007E41AD">
        <w:rPr>
          <w:rFonts w:cs="Times New Roman"/>
        </w:rPr>
        <w:t xml:space="preserve"> </w:t>
      </w:r>
    </w:p>
    <w:p w14:paraId="4E46EC8B" w14:textId="58C035E6" w:rsidR="007E41AD" w:rsidRPr="007E41AD" w:rsidRDefault="007E41AD" w:rsidP="00AE0C19">
      <w:pPr>
        <w:pStyle w:val="Vahedeta"/>
        <w:jc w:val="both"/>
        <w:rPr>
          <w:rFonts w:cs="Times New Roman"/>
        </w:rPr>
      </w:pPr>
      <w:r w:rsidRPr="007E41AD">
        <w:rPr>
          <w:rFonts w:cs="Times New Roman"/>
        </w:rPr>
        <w:t>3) OECD liikmesriigi kodanik</w:t>
      </w:r>
      <w:r>
        <w:rPr>
          <w:rFonts w:cs="Times New Roman"/>
        </w:rPr>
        <w:t xml:space="preserve"> või</w:t>
      </w:r>
      <w:r w:rsidRPr="007E41AD">
        <w:rPr>
          <w:rFonts w:cs="Times New Roman"/>
        </w:rPr>
        <w:t xml:space="preserve"> </w:t>
      </w:r>
    </w:p>
    <w:p w14:paraId="67A610A5" w14:textId="1D48DA02" w:rsidR="007E41AD" w:rsidRDefault="60E2131B" w:rsidP="60E2131B">
      <w:pPr>
        <w:pStyle w:val="Vahedeta"/>
        <w:jc w:val="both"/>
        <w:rPr>
          <w:rFonts w:cs="Times New Roman"/>
        </w:rPr>
      </w:pPr>
      <w:r w:rsidRPr="60E2131B">
        <w:rPr>
          <w:rFonts w:cs="Times New Roman"/>
        </w:rPr>
        <w:t>4) sellise riigi kodanik, kellega Eesti Vabariik on sõlminud salastatud teabe vastastikuse kaitse lepingu, või</w:t>
      </w:r>
    </w:p>
    <w:p w14:paraId="11ED7AAC" w14:textId="3E38767D" w:rsidR="007E41AD" w:rsidRPr="007E41AD" w:rsidRDefault="60E2131B" w:rsidP="60E2131B">
      <w:pPr>
        <w:pStyle w:val="Vahedeta"/>
        <w:jc w:val="both"/>
        <w:rPr>
          <w:rFonts w:cs="Times New Roman"/>
        </w:rPr>
      </w:pPr>
      <w:r w:rsidRPr="60E2131B">
        <w:rPr>
          <w:rFonts w:cs="Times New Roman"/>
        </w:rPr>
        <w:t>5) muu riigi kodanik, kellele Kaitseministeerium on Siseministeeriumi</w:t>
      </w:r>
      <w:r w:rsidR="008302CB">
        <w:rPr>
          <w:rFonts w:cs="Times New Roman"/>
        </w:rPr>
        <w:t xml:space="preserve"> </w:t>
      </w:r>
      <w:r w:rsidRPr="60E2131B">
        <w:rPr>
          <w:rFonts w:cs="Times New Roman"/>
        </w:rPr>
        <w:t xml:space="preserve">kooskõlastusel andnud nõusoleku teha käesoleva </w:t>
      </w:r>
      <w:commentRangeStart w:id="11"/>
      <w:del w:id="12" w:author="Iivika Sale" w:date="2024-06-10T14:55:00Z">
        <w:r w:rsidRPr="00203DED" w:rsidDel="00203DED">
          <w:rPr>
            <w:rFonts w:cs="Times New Roman"/>
          </w:rPr>
          <w:delText>lõike</w:delText>
        </w:r>
        <w:r w:rsidRPr="60E2131B" w:rsidDel="00203DED">
          <w:rPr>
            <w:rFonts w:cs="Times New Roman"/>
          </w:rPr>
          <w:delText xml:space="preserve"> </w:delText>
        </w:r>
      </w:del>
      <w:ins w:id="13" w:author="Iivika Sale" w:date="2024-06-10T14:55:00Z">
        <w:r w:rsidR="00203DED">
          <w:rPr>
            <w:rFonts w:cs="Times New Roman"/>
          </w:rPr>
          <w:t>paragrahvi</w:t>
        </w:r>
        <w:r w:rsidR="00203DED" w:rsidRPr="60E2131B">
          <w:rPr>
            <w:rFonts w:cs="Times New Roman"/>
          </w:rPr>
          <w:t xml:space="preserve"> </w:t>
        </w:r>
      </w:ins>
      <w:commentRangeEnd w:id="11"/>
      <w:ins w:id="14" w:author="Iivika Sale" w:date="2024-06-10T14:56:00Z">
        <w:r w:rsidR="00203DED">
          <w:rPr>
            <w:rStyle w:val="Kommentaariviide"/>
            <w:rFonts w:asciiTheme="minorHAnsi" w:hAnsiTheme="minorHAnsi"/>
          </w:rPr>
          <w:commentReference w:id="11"/>
        </w:r>
      </w:ins>
      <w:r w:rsidRPr="60E2131B">
        <w:rPr>
          <w:rFonts w:cs="Times New Roman"/>
        </w:rPr>
        <w:t xml:space="preserve">punktidest 1–4 erand.“; </w:t>
      </w:r>
    </w:p>
    <w:p w14:paraId="7A41C284" w14:textId="77777777" w:rsidR="007E41AD" w:rsidRDefault="007E41AD" w:rsidP="00AE0C19">
      <w:pPr>
        <w:pStyle w:val="Vahedeta"/>
        <w:jc w:val="both"/>
        <w:rPr>
          <w:rFonts w:cs="Times New Roman"/>
        </w:rPr>
      </w:pPr>
    </w:p>
    <w:p w14:paraId="31B0B6EB" w14:textId="3C9D7A3D" w:rsidR="007E41AD" w:rsidRDefault="005E5AFA" w:rsidP="00AE0C19">
      <w:pPr>
        <w:pStyle w:val="Vahedeta"/>
        <w:jc w:val="both"/>
        <w:rPr>
          <w:rFonts w:eastAsia="Times New Roman" w:cs="Times New Roman"/>
        </w:rPr>
      </w:pPr>
      <w:r>
        <w:rPr>
          <w:rFonts w:eastAsia="Times New Roman" w:cs="Times New Roman"/>
          <w:b/>
          <w:bCs/>
        </w:rPr>
        <w:t>1</w:t>
      </w:r>
      <w:r w:rsidR="00A46EAD">
        <w:rPr>
          <w:rFonts w:eastAsia="Times New Roman" w:cs="Times New Roman"/>
          <w:b/>
          <w:bCs/>
        </w:rPr>
        <w:t>2</w:t>
      </w:r>
      <w:r w:rsidR="5D66ADDA" w:rsidRPr="00B11EC6">
        <w:rPr>
          <w:rFonts w:eastAsia="Times New Roman" w:cs="Times New Roman"/>
          <w:b/>
          <w:bCs/>
        </w:rPr>
        <w:t>)</w:t>
      </w:r>
      <w:r w:rsidR="5D66ADDA" w:rsidRPr="00DC6A71">
        <w:rPr>
          <w:rFonts w:eastAsia="Times New Roman" w:cs="Times New Roman"/>
        </w:rPr>
        <w:t xml:space="preserve"> paragrahvi 83</w:t>
      </w:r>
      <w:r w:rsidR="5D66ADDA" w:rsidRPr="00DC6A71">
        <w:rPr>
          <w:rFonts w:eastAsia="Times New Roman" w:cs="Times New Roman"/>
          <w:vertAlign w:val="superscript"/>
        </w:rPr>
        <w:t>23</w:t>
      </w:r>
      <w:r w:rsidR="5D66ADDA" w:rsidRPr="00DC6A71">
        <w:rPr>
          <w:rFonts w:eastAsia="Times New Roman" w:cs="Times New Roman"/>
        </w:rPr>
        <w:t xml:space="preserve"> </w:t>
      </w:r>
      <w:r w:rsidR="0090012A" w:rsidRPr="00DC6A71">
        <w:rPr>
          <w:rFonts w:eastAsia="Times New Roman" w:cs="Times New Roman"/>
        </w:rPr>
        <w:t xml:space="preserve">lõikes 2 </w:t>
      </w:r>
      <w:commentRangeStart w:id="15"/>
      <w:r w:rsidR="5D66ADDA" w:rsidRPr="00DC6A71">
        <w:rPr>
          <w:rFonts w:eastAsia="Times New Roman" w:cs="Times New Roman"/>
        </w:rPr>
        <w:t>asendatakse</w:t>
      </w:r>
      <w:commentRangeEnd w:id="15"/>
      <w:r w:rsidR="00221085">
        <w:rPr>
          <w:rStyle w:val="Kommentaariviide"/>
          <w:rFonts w:asciiTheme="minorHAnsi" w:hAnsiTheme="minorHAnsi"/>
        </w:rPr>
        <w:commentReference w:id="15"/>
      </w:r>
      <w:r w:rsidR="5D66ADDA" w:rsidRPr="00DC6A71">
        <w:rPr>
          <w:rFonts w:eastAsia="Times New Roman" w:cs="Times New Roman"/>
        </w:rPr>
        <w:t xml:space="preserve"> tekstiosa „kellel on täidetud käesoleva seaduse §</w:t>
      </w:r>
      <w:r w:rsidR="00D76317">
        <w:rPr>
          <w:rFonts w:eastAsia="Times New Roman" w:cs="Times New Roman"/>
        </w:rPr>
        <w:t> </w:t>
      </w:r>
      <w:r w:rsidR="5D66ADDA" w:rsidRPr="00DC6A71">
        <w:rPr>
          <w:rFonts w:eastAsia="Times New Roman" w:cs="Times New Roman"/>
        </w:rPr>
        <w:t>40 lõike</w:t>
      </w:r>
      <w:r w:rsidR="008302CB">
        <w:rPr>
          <w:rFonts w:eastAsia="Times New Roman" w:cs="Times New Roman"/>
        </w:rPr>
        <w:t> </w:t>
      </w:r>
      <w:r w:rsidR="5D66ADDA" w:rsidRPr="00DC6A71">
        <w:rPr>
          <w:rFonts w:eastAsia="Times New Roman" w:cs="Times New Roman"/>
        </w:rPr>
        <w:t>1 punktides 5‒9 ja lõikes 1</w:t>
      </w:r>
      <w:r w:rsidR="5D66ADDA" w:rsidRPr="00DC6A71">
        <w:rPr>
          <w:rFonts w:eastAsia="Times New Roman" w:cs="Times New Roman"/>
          <w:vertAlign w:val="superscript"/>
        </w:rPr>
        <w:t>1</w:t>
      </w:r>
      <w:r w:rsidR="5D66ADDA" w:rsidRPr="00DC6A71">
        <w:rPr>
          <w:rFonts w:eastAsia="Times New Roman" w:cs="Times New Roman"/>
        </w:rPr>
        <w:t xml:space="preserve"> sätestatud nõuded“ tekstiosaga „kelle suhtes ei ole tuvastatud käesoleva seaduse § 40 lõike 1 punktides 5‒8 ja lõikes</w:t>
      </w:r>
      <w:r w:rsidR="00D76317">
        <w:rPr>
          <w:rFonts w:eastAsia="Times New Roman" w:cs="Times New Roman"/>
        </w:rPr>
        <w:t> </w:t>
      </w:r>
      <w:r w:rsidR="5D66ADDA" w:rsidRPr="00DC6A71">
        <w:rPr>
          <w:rFonts w:eastAsia="Times New Roman" w:cs="Times New Roman"/>
        </w:rPr>
        <w:t>1</w:t>
      </w:r>
      <w:r w:rsidR="5D66ADDA" w:rsidRPr="00DC6A71">
        <w:rPr>
          <w:rFonts w:eastAsia="Times New Roman" w:cs="Times New Roman"/>
          <w:vertAlign w:val="superscript"/>
        </w:rPr>
        <w:t>1</w:t>
      </w:r>
      <w:r w:rsidR="5D66ADDA" w:rsidRPr="00DC6A71">
        <w:rPr>
          <w:rFonts w:eastAsia="Times New Roman" w:cs="Times New Roman"/>
        </w:rPr>
        <w:t xml:space="preserve"> sätestatud asjaolusid ning </w:t>
      </w:r>
      <w:r w:rsidR="00645957" w:rsidRPr="00DC6A71">
        <w:rPr>
          <w:rFonts w:eastAsia="Times New Roman" w:cs="Times New Roman"/>
        </w:rPr>
        <w:t>kes on</w:t>
      </w:r>
      <w:r w:rsidR="007E41AD">
        <w:rPr>
          <w:rFonts w:eastAsia="Times New Roman" w:cs="Times New Roman"/>
        </w:rPr>
        <w:t>:</w:t>
      </w:r>
    </w:p>
    <w:p w14:paraId="0212A226" w14:textId="123C8CFA" w:rsidR="007E41AD" w:rsidRPr="007E41AD" w:rsidRDefault="007E41AD" w:rsidP="00AE0C19">
      <w:pPr>
        <w:pStyle w:val="Vahedeta"/>
        <w:jc w:val="both"/>
        <w:rPr>
          <w:rFonts w:eastAsia="Times New Roman" w:cs="Times New Roman"/>
        </w:rPr>
      </w:pPr>
      <w:r>
        <w:rPr>
          <w:rFonts w:eastAsia="Times New Roman" w:cs="Times New Roman"/>
        </w:rPr>
        <w:t>1)</w:t>
      </w:r>
      <w:r w:rsidR="00645957" w:rsidRPr="00DC6A71">
        <w:rPr>
          <w:rFonts w:eastAsia="Times New Roman" w:cs="Times New Roman"/>
        </w:rPr>
        <w:t xml:space="preserve"> </w:t>
      </w:r>
      <w:r w:rsidRPr="007E41AD">
        <w:rPr>
          <w:rFonts w:eastAsia="Times New Roman" w:cs="Times New Roman"/>
        </w:rPr>
        <w:t xml:space="preserve">Euroopa Liidu liikmesriigi kodanik või </w:t>
      </w:r>
    </w:p>
    <w:p w14:paraId="1FE3389D" w14:textId="77777777" w:rsidR="007E41AD" w:rsidRPr="007E41AD" w:rsidRDefault="007E41AD" w:rsidP="00AE0C19">
      <w:pPr>
        <w:pStyle w:val="Vahedeta"/>
        <w:rPr>
          <w:rFonts w:eastAsia="Times New Roman" w:cs="Times New Roman"/>
        </w:rPr>
      </w:pPr>
      <w:r w:rsidRPr="007E41AD">
        <w:rPr>
          <w:rFonts w:eastAsia="Times New Roman" w:cs="Times New Roman"/>
        </w:rPr>
        <w:t xml:space="preserve">2) NATO liikmesriigi kodanik või </w:t>
      </w:r>
    </w:p>
    <w:p w14:paraId="6AFFAA57" w14:textId="77777777" w:rsidR="007E41AD" w:rsidRPr="007E41AD" w:rsidRDefault="007E41AD" w:rsidP="00AE0C19">
      <w:pPr>
        <w:pStyle w:val="Vahedeta"/>
        <w:rPr>
          <w:rFonts w:eastAsia="Times New Roman" w:cs="Times New Roman"/>
        </w:rPr>
      </w:pPr>
      <w:r w:rsidRPr="007E41AD">
        <w:rPr>
          <w:rFonts w:eastAsia="Times New Roman" w:cs="Times New Roman"/>
        </w:rPr>
        <w:t xml:space="preserve">3) OECD liikmesriigi kodanik või </w:t>
      </w:r>
    </w:p>
    <w:p w14:paraId="6D36AB23" w14:textId="1A3C3621" w:rsidR="007E41AD" w:rsidRPr="007E41AD" w:rsidRDefault="60E2131B" w:rsidP="60E2131B">
      <w:pPr>
        <w:pStyle w:val="Vahedeta"/>
        <w:rPr>
          <w:rFonts w:eastAsia="Times New Roman" w:cs="Times New Roman"/>
        </w:rPr>
      </w:pPr>
      <w:r w:rsidRPr="60E2131B">
        <w:rPr>
          <w:rFonts w:eastAsia="Times New Roman" w:cs="Times New Roman"/>
        </w:rPr>
        <w:t>4) sellise riigi kodanik, kellega Eesti Vabariik on sõlminud salastatud teabe vastastikuse kaitse lepingu, või</w:t>
      </w:r>
    </w:p>
    <w:p w14:paraId="285BCDDD" w14:textId="7AB5D0C7" w:rsidR="62982D74" w:rsidRPr="00DC6A71" w:rsidRDefault="60E2131B" w:rsidP="60E2131B">
      <w:pPr>
        <w:pStyle w:val="Vahedeta"/>
        <w:jc w:val="both"/>
        <w:rPr>
          <w:rFonts w:cs="Times New Roman"/>
        </w:rPr>
      </w:pPr>
      <w:r w:rsidRPr="60E2131B">
        <w:rPr>
          <w:rFonts w:eastAsia="Times New Roman" w:cs="Times New Roman"/>
        </w:rPr>
        <w:t>5) muu riigi kodanik, kellele Kaitseministeerium on Siseministeeriumi</w:t>
      </w:r>
      <w:r w:rsidR="008302CB">
        <w:rPr>
          <w:rFonts w:eastAsia="Times New Roman" w:cs="Times New Roman"/>
        </w:rPr>
        <w:t xml:space="preserve"> </w:t>
      </w:r>
      <w:r w:rsidRPr="60E2131B">
        <w:rPr>
          <w:rFonts w:eastAsia="Times New Roman" w:cs="Times New Roman"/>
        </w:rPr>
        <w:t>kooskõlastusel andnud nõusoleku teha käesoleva lõike punktidest 1–4 erand.“;</w:t>
      </w:r>
    </w:p>
    <w:p w14:paraId="03FF4D9E" w14:textId="77777777" w:rsidR="00D36E2D" w:rsidRDefault="00D36E2D" w:rsidP="00AE0C19">
      <w:pPr>
        <w:pStyle w:val="Vahedeta"/>
        <w:jc w:val="both"/>
        <w:rPr>
          <w:rFonts w:cs="Times New Roman"/>
          <w:szCs w:val="24"/>
        </w:rPr>
      </w:pPr>
    </w:p>
    <w:p w14:paraId="77DACFDB" w14:textId="1F663B10" w:rsidR="000C659F" w:rsidRPr="00DC6A71" w:rsidRDefault="005E5AFA" w:rsidP="00AE0C19">
      <w:pPr>
        <w:pStyle w:val="Vahedeta"/>
        <w:jc w:val="both"/>
        <w:rPr>
          <w:rFonts w:cs="Times New Roman"/>
        </w:rPr>
      </w:pPr>
      <w:r>
        <w:rPr>
          <w:rFonts w:cs="Times New Roman"/>
          <w:b/>
          <w:bCs/>
        </w:rPr>
        <w:t>1</w:t>
      </w:r>
      <w:r w:rsidR="00A46EAD">
        <w:rPr>
          <w:rFonts w:cs="Times New Roman"/>
          <w:b/>
          <w:bCs/>
        </w:rPr>
        <w:t>3</w:t>
      </w:r>
      <w:r w:rsidR="00AA086A" w:rsidRPr="00DC6A71">
        <w:rPr>
          <w:rFonts w:cs="Times New Roman"/>
          <w:b/>
          <w:bCs/>
        </w:rPr>
        <w:t>)</w:t>
      </w:r>
      <w:r w:rsidR="5D66ADDA" w:rsidRPr="00DC6A71">
        <w:rPr>
          <w:rFonts w:cs="Times New Roman"/>
        </w:rPr>
        <w:t xml:space="preserve"> paragrahvi 83</w:t>
      </w:r>
      <w:r w:rsidR="5D66ADDA" w:rsidRPr="00DC6A71">
        <w:rPr>
          <w:rFonts w:cs="Times New Roman"/>
          <w:vertAlign w:val="superscript"/>
        </w:rPr>
        <w:t>24</w:t>
      </w:r>
      <w:r w:rsidR="5D66ADDA" w:rsidRPr="00DC6A71">
        <w:rPr>
          <w:rFonts w:cs="Times New Roman"/>
        </w:rPr>
        <w:t xml:space="preserve"> täiendatakse lõikega 5</w:t>
      </w:r>
      <w:r w:rsidR="5D66ADDA" w:rsidRPr="00DC6A71">
        <w:rPr>
          <w:rFonts w:cs="Times New Roman"/>
          <w:vertAlign w:val="superscript"/>
        </w:rPr>
        <w:t>1</w:t>
      </w:r>
      <w:r w:rsidR="5D66ADDA" w:rsidRPr="008302CB">
        <w:rPr>
          <w:rFonts w:cs="Times New Roman"/>
        </w:rPr>
        <w:t xml:space="preserve"> </w:t>
      </w:r>
      <w:r w:rsidR="5D66ADDA" w:rsidRPr="00DC6A71">
        <w:rPr>
          <w:rFonts w:cs="Times New Roman"/>
        </w:rPr>
        <w:t>järgmises sõnastuses:</w:t>
      </w:r>
    </w:p>
    <w:p w14:paraId="726223AE" w14:textId="77777777" w:rsidR="00D36E2D" w:rsidRDefault="00D36E2D" w:rsidP="00AE0C19">
      <w:pPr>
        <w:pStyle w:val="Vahedeta"/>
        <w:jc w:val="both"/>
        <w:rPr>
          <w:rFonts w:cs="Times New Roman"/>
          <w:szCs w:val="24"/>
        </w:rPr>
      </w:pPr>
    </w:p>
    <w:p w14:paraId="4255F585" w14:textId="371DA258" w:rsidR="002146FB" w:rsidRPr="00DC6A71" w:rsidRDefault="5F469A54" w:rsidP="00AE0C19">
      <w:pPr>
        <w:pStyle w:val="Vahedeta"/>
        <w:jc w:val="both"/>
        <w:rPr>
          <w:rFonts w:cs="Times New Roman"/>
        </w:rPr>
      </w:pPr>
      <w:r w:rsidRPr="00DC6A71">
        <w:rPr>
          <w:rFonts w:cs="Times New Roman"/>
        </w:rPr>
        <w:t>„(5</w:t>
      </w:r>
      <w:r w:rsidRPr="00DC6A71">
        <w:rPr>
          <w:rFonts w:cs="Times New Roman"/>
          <w:vertAlign w:val="superscript"/>
        </w:rPr>
        <w:t>1</w:t>
      </w:r>
      <w:r w:rsidRPr="00DC6A71">
        <w:rPr>
          <w:rFonts w:cs="Times New Roman"/>
        </w:rPr>
        <w:t>)</w:t>
      </w:r>
      <w:r w:rsidR="007C457F">
        <w:rPr>
          <w:rFonts w:cs="Times New Roman"/>
        </w:rPr>
        <w:t> </w:t>
      </w:r>
      <w:r w:rsidRPr="00DC6A71">
        <w:rPr>
          <w:rFonts w:cs="Times New Roman"/>
        </w:rPr>
        <w:t xml:space="preserve">Käesoleva paragrahvi lõikes 5 sätestatud tervisekontrolli ei pea läbima isik, kellel on </w:t>
      </w:r>
      <w:r w:rsidR="00B51789">
        <w:rPr>
          <w:rFonts w:cs="Times New Roman"/>
        </w:rPr>
        <w:t>käesoleva seaduse alusel</w:t>
      </w:r>
      <w:r w:rsidR="00872015">
        <w:rPr>
          <w:rFonts w:cs="Times New Roman"/>
        </w:rPr>
        <w:t xml:space="preserve"> antud</w:t>
      </w:r>
      <w:r w:rsidRPr="00DC6A71">
        <w:rPr>
          <w:rFonts w:cs="Times New Roman"/>
        </w:rPr>
        <w:t xml:space="preserve"> kehtiv relvaluba</w:t>
      </w:r>
      <w:r w:rsidR="00BA0330">
        <w:rPr>
          <w:rFonts w:cs="Times New Roman"/>
        </w:rPr>
        <w:t xml:space="preserve"> või Kaitseliidu seaduse alusel väljastatud kehtiv relvakandmisluba</w:t>
      </w:r>
      <w:r w:rsidR="00432D59" w:rsidRPr="00DC6A71">
        <w:rPr>
          <w:rFonts w:cs="Times New Roman"/>
        </w:rPr>
        <w:t>.</w:t>
      </w:r>
      <w:r w:rsidRPr="00DC6A71">
        <w:rPr>
          <w:rFonts w:cs="Times New Roman"/>
        </w:rPr>
        <w:t>“;</w:t>
      </w:r>
    </w:p>
    <w:p w14:paraId="12C59546" w14:textId="6DE25D1B" w:rsidR="00601C41" w:rsidRDefault="00601C41" w:rsidP="00AE0C19">
      <w:pPr>
        <w:pStyle w:val="Vahedeta"/>
        <w:jc w:val="both"/>
        <w:rPr>
          <w:rFonts w:cs="Times New Roman"/>
        </w:rPr>
      </w:pPr>
    </w:p>
    <w:p w14:paraId="201ACA86" w14:textId="0FC8EE05" w:rsidR="00601C41" w:rsidRDefault="005E5AFA" w:rsidP="00AE0C19">
      <w:pPr>
        <w:pStyle w:val="Vahedeta"/>
        <w:jc w:val="both"/>
        <w:rPr>
          <w:rFonts w:cs="Times New Roman"/>
        </w:rPr>
      </w:pPr>
      <w:r>
        <w:rPr>
          <w:rFonts w:cs="Times New Roman"/>
          <w:b/>
          <w:bCs/>
        </w:rPr>
        <w:t>1</w:t>
      </w:r>
      <w:r w:rsidR="00A46EAD">
        <w:rPr>
          <w:rFonts w:cs="Times New Roman"/>
          <w:b/>
          <w:bCs/>
        </w:rPr>
        <w:t>4</w:t>
      </w:r>
      <w:r w:rsidR="00E0503C" w:rsidRPr="00B11EC6">
        <w:rPr>
          <w:rFonts w:cs="Times New Roman"/>
          <w:b/>
          <w:bCs/>
        </w:rPr>
        <w:t>)</w:t>
      </w:r>
      <w:r w:rsidR="00E0503C" w:rsidRPr="00567AF5">
        <w:rPr>
          <w:rFonts w:cs="Times New Roman"/>
        </w:rPr>
        <w:t xml:space="preserve"> paragrahvi 83</w:t>
      </w:r>
      <w:r w:rsidR="00E0503C" w:rsidRPr="00567AF5">
        <w:rPr>
          <w:rFonts w:cs="Times New Roman"/>
          <w:vertAlign w:val="superscript"/>
        </w:rPr>
        <w:t>25</w:t>
      </w:r>
      <w:r w:rsidR="00E0503C" w:rsidRPr="008302CB">
        <w:rPr>
          <w:rFonts w:cs="Times New Roman"/>
        </w:rPr>
        <w:t xml:space="preserve"> </w:t>
      </w:r>
      <w:r w:rsidR="00567AF5">
        <w:rPr>
          <w:rFonts w:cs="Times New Roman"/>
        </w:rPr>
        <w:t>pealkirja täiendatakse pärast sõna „isikule“ sõnadega „,</w:t>
      </w:r>
      <w:r w:rsidR="00444CFC">
        <w:rPr>
          <w:rFonts w:cs="Times New Roman"/>
        </w:rPr>
        <w:t> </w:t>
      </w:r>
      <w:r w:rsidR="00567AF5">
        <w:rPr>
          <w:rFonts w:cs="Times New Roman"/>
        </w:rPr>
        <w:t>nõuete</w:t>
      </w:r>
      <w:r w:rsidR="00FA62B1">
        <w:rPr>
          <w:rFonts w:cs="Times New Roman"/>
        </w:rPr>
        <w:t>le</w:t>
      </w:r>
      <w:r w:rsidR="00567AF5">
        <w:rPr>
          <w:rFonts w:cs="Times New Roman"/>
        </w:rPr>
        <w:t xml:space="preserve"> vastavuse hindamine ning pädevustunnistus</w:t>
      </w:r>
      <w:r w:rsidR="00694827">
        <w:rPr>
          <w:rFonts w:cs="Times New Roman"/>
        </w:rPr>
        <w:t>e</w:t>
      </w:r>
      <w:r w:rsidR="00357651">
        <w:rPr>
          <w:rFonts w:cs="Times New Roman"/>
        </w:rPr>
        <w:t xml:space="preserve"> andja</w:t>
      </w:r>
      <w:r w:rsidR="00694827">
        <w:rPr>
          <w:rFonts w:cs="Times New Roman"/>
        </w:rPr>
        <w:t xml:space="preserve"> ja pädevustunnistuse andmise</w:t>
      </w:r>
      <w:r w:rsidR="00357651">
        <w:rPr>
          <w:rFonts w:cs="Times New Roman"/>
        </w:rPr>
        <w:t xml:space="preserve"> tingimused ja kord</w:t>
      </w:r>
      <w:r w:rsidR="00BD4387">
        <w:rPr>
          <w:rFonts w:cs="Times New Roman"/>
        </w:rPr>
        <w:t>“;</w:t>
      </w:r>
    </w:p>
    <w:p w14:paraId="5825F7D6" w14:textId="77777777" w:rsidR="006E294F" w:rsidRDefault="006E294F" w:rsidP="00AE0C19">
      <w:pPr>
        <w:pStyle w:val="Vahedeta"/>
        <w:jc w:val="both"/>
        <w:rPr>
          <w:rFonts w:cs="Times New Roman"/>
          <w:szCs w:val="24"/>
        </w:rPr>
      </w:pPr>
    </w:p>
    <w:p w14:paraId="2D29A971" w14:textId="6ABC312D" w:rsidR="006E294F" w:rsidRPr="006E294F" w:rsidRDefault="00C20EB9" w:rsidP="00AE0C19">
      <w:pPr>
        <w:pStyle w:val="Vahedeta"/>
        <w:jc w:val="both"/>
        <w:rPr>
          <w:rFonts w:cs="Times New Roman"/>
        </w:rPr>
      </w:pPr>
      <w:r w:rsidRPr="00B11EC6">
        <w:rPr>
          <w:rFonts w:cs="Times New Roman"/>
          <w:b/>
          <w:bCs/>
        </w:rPr>
        <w:t>1</w:t>
      </w:r>
      <w:r w:rsidR="00A46EAD">
        <w:rPr>
          <w:rFonts w:cs="Times New Roman"/>
          <w:b/>
          <w:bCs/>
        </w:rPr>
        <w:t>5</w:t>
      </w:r>
      <w:r w:rsidR="0005053A" w:rsidRPr="00B11EC6">
        <w:rPr>
          <w:rFonts w:cs="Times New Roman"/>
          <w:b/>
          <w:bCs/>
        </w:rPr>
        <w:t>)</w:t>
      </w:r>
      <w:r w:rsidR="0005053A">
        <w:rPr>
          <w:rFonts w:cs="Times New Roman"/>
        </w:rPr>
        <w:t xml:space="preserve"> </w:t>
      </w:r>
      <w:r w:rsidR="006E294F" w:rsidRPr="006E294F">
        <w:rPr>
          <w:rFonts w:cs="Times New Roman"/>
        </w:rPr>
        <w:t>paragrahvi 83</w:t>
      </w:r>
      <w:r w:rsidR="006E294F" w:rsidRPr="006E294F">
        <w:rPr>
          <w:rFonts w:cs="Times New Roman"/>
          <w:vertAlign w:val="superscript"/>
        </w:rPr>
        <w:t>25</w:t>
      </w:r>
      <w:r w:rsidR="006E294F">
        <w:rPr>
          <w:rFonts w:cs="Times New Roman"/>
        </w:rPr>
        <w:t xml:space="preserve"> lõiget 3 täiendatakse </w:t>
      </w:r>
      <w:del w:id="16" w:author="Iivika Sale" w:date="2024-06-13T11:50:00Z">
        <w:r w:rsidR="004B0A08" w:rsidDel="002F4D58">
          <w:rPr>
            <w:rFonts w:cs="Times New Roman"/>
          </w:rPr>
          <w:delText>pärast teist lauset</w:delText>
        </w:r>
      </w:del>
      <w:ins w:id="17" w:author="Iivika Sale" w:date="2024-06-13T11:50:00Z">
        <w:r w:rsidR="002F4D58">
          <w:rPr>
            <w:rFonts w:cs="Times New Roman"/>
          </w:rPr>
          <w:t>kolmanda</w:t>
        </w:r>
      </w:ins>
      <w:r w:rsidR="004B0A08">
        <w:rPr>
          <w:rFonts w:cs="Times New Roman"/>
        </w:rPr>
        <w:t xml:space="preserve"> lause</w:t>
      </w:r>
      <w:r w:rsidR="006E294F">
        <w:rPr>
          <w:rFonts w:cs="Times New Roman"/>
        </w:rPr>
        <w:t>ga järgmises sõnastuses: „</w:t>
      </w:r>
      <w:r w:rsidR="0005053A" w:rsidRPr="0005053A">
        <w:rPr>
          <w:rFonts w:cs="Times New Roman"/>
        </w:rPr>
        <w:t xml:space="preserve">Pädevustunnistus tõendab isiku </w:t>
      </w:r>
      <w:commentRangeStart w:id="18"/>
      <w:r w:rsidR="0005053A" w:rsidRPr="0005053A">
        <w:rPr>
          <w:rFonts w:cs="Times New Roman"/>
        </w:rPr>
        <w:t>kompetentsust</w:t>
      </w:r>
      <w:commentRangeEnd w:id="18"/>
      <w:r w:rsidR="002F4D58">
        <w:rPr>
          <w:rStyle w:val="Kommentaariviide"/>
          <w:rFonts w:asciiTheme="minorHAnsi" w:hAnsiTheme="minorHAnsi"/>
        </w:rPr>
        <w:commentReference w:id="18"/>
      </w:r>
      <w:r w:rsidR="0005053A" w:rsidRPr="0005053A">
        <w:rPr>
          <w:rFonts w:cs="Times New Roman"/>
        </w:rPr>
        <w:t xml:space="preserve"> ja annab õiguse tegutseda pädevustunnistusel märgitud tegevusalal ja pädevuse ulatuses</w:t>
      </w:r>
      <w:r w:rsidR="00B23B37">
        <w:rPr>
          <w:rFonts w:cs="Times New Roman"/>
        </w:rPr>
        <w:t>.“;</w:t>
      </w:r>
    </w:p>
    <w:p w14:paraId="4C8776FB" w14:textId="517DF5CF" w:rsidR="00567AF5" w:rsidRDefault="00567AF5" w:rsidP="00AE0C19">
      <w:pPr>
        <w:pStyle w:val="Vahedeta"/>
        <w:jc w:val="both"/>
        <w:rPr>
          <w:rFonts w:cs="Times New Roman"/>
        </w:rPr>
      </w:pPr>
    </w:p>
    <w:p w14:paraId="51DD676A" w14:textId="391C8BE4" w:rsidR="00DB1ECC" w:rsidRPr="00DC6A71" w:rsidRDefault="005E5AFA" w:rsidP="00AE0C19">
      <w:pPr>
        <w:pStyle w:val="Vahedeta"/>
        <w:jc w:val="both"/>
        <w:rPr>
          <w:rFonts w:cs="Times New Roman"/>
        </w:rPr>
      </w:pPr>
      <w:r>
        <w:rPr>
          <w:rFonts w:cs="Times New Roman"/>
          <w:b/>
          <w:bCs/>
        </w:rPr>
        <w:t>1</w:t>
      </w:r>
      <w:r w:rsidR="00A46EAD">
        <w:rPr>
          <w:rFonts w:cs="Times New Roman"/>
          <w:b/>
          <w:bCs/>
        </w:rPr>
        <w:t>6</w:t>
      </w:r>
      <w:r w:rsidR="5D66ADDA" w:rsidRPr="00DC6A71">
        <w:rPr>
          <w:rFonts w:cs="Times New Roman"/>
        </w:rPr>
        <w:t>) paragrahvi 83</w:t>
      </w:r>
      <w:r w:rsidR="5D66ADDA" w:rsidRPr="00DC6A71">
        <w:rPr>
          <w:rFonts w:cs="Times New Roman"/>
          <w:vertAlign w:val="superscript"/>
        </w:rPr>
        <w:t>25</w:t>
      </w:r>
      <w:r w:rsidR="5D66ADDA" w:rsidRPr="00DC6A71">
        <w:rPr>
          <w:rFonts w:cs="Times New Roman"/>
        </w:rPr>
        <w:t xml:space="preserve"> lõi</w:t>
      </w:r>
      <w:r w:rsidR="008B3866" w:rsidRPr="00DC6A71">
        <w:rPr>
          <w:rFonts w:cs="Times New Roman"/>
        </w:rPr>
        <w:t>ked</w:t>
      </w:r>
      <w:r w:rsidR="00DB1ECC" w:rsidRPr="00DC6A71">
        <w:rPr>
          <w:rFonts w:cs="Times New Roman"/>
        </w:rPr>
        <w:t xml:space="preserve"> 4</w:t>
      </w:r>
      <w:r w:rsidR="008B3866" w:rsidRPr="00DC6A71">
        <w:rPr>
          <w:rFonts w:cs="Times New Roman"/>
        </w:rPr>
        <w:t xml:space="preserve"> ja 5</w:t>
      </w:r>
      <w:r w:rsidR="00DB1ECC" w:rsidRPr="00DC6A71">
        <w:rPr>
          <w:rFonts w:cs="Times New Roman"/>
        </w:rPr>
        <w:t xml:space="preserve"> muudetakse </w:t>
      </w:r>
      <w:r w:rsidR="0096008A" w:rsidRPr="00DC6A71">
        <w:rPr>
          <w:rFonts w:cs="Times New Roman"/>
        </w:rPr>
        <w:t>ning</w:t>
      </w:r>
      <w:r w:rsidR="00DB1ECC" w:rsidRPr="00DC6A71">
        <w:rPr>
          <w:rFonts w:cs="Times New Roman"/>
        </w:rPr>
        <w:t xml:space="preserve"> sõnastatakse järgmiselt:</w:t>
      </w:r>
    </w:p>
    <w:p w14:paraId="466CF8BB" w14:textId="151B6E6A" w:rsidR="00DB1ECC" w:rsidRDefault="00DB1ECC" w:rsidP="00AE0C19">
      <w:pPr>
        <w:pStyle w:val="Vahedeta"/>
        <w:jc w:val="both"/>
        <w:rPr>
          <w:rFonts w:cs="Times New Roman"/>
          <w:szCs w:val="24"/>
        </w:rPr>
      </w:pPr>
    </w:p>
    <w:p w14:paraId="678C7DEA" w14:textId="1ED75961" w:rsidR="00D36E2D" w:rsidRPr="00DC6A71" w:rsidRDefault="00DB1ECC" w:rsidP="00AE0C19">
      <w:pPr>
        <w:pStyle w:val="Vahedeta"/>
        <w:jc w:val="both"/>
        <w:rPr>
          <w:rFonts w:cs="Times New Roman"/>
        </w:rPr>
      </w:pPr>
      <w:r w:rsidRPr="00DC6A71">
        <w:rPr>
          <w:rFonts w:cs="Times New Roman"/>
        </w:rPr>
        <w:t xml:space="preserve">„(4) Riigikaitse korraldamise valdkonna eest </w:t>
      </w:r>
      <w:commentRangeStart w:id="19"/>
      <w:r w:rsidRPr="00DC6A71">
        <w:rPr>
          <w:rFonts w:cs="Times New Roman"/>
        </w:rPr>
        <w:t xml:space="preserve">vastutav minister kehtestab määrusega </w:t>
      </w:r>
      <w:commentRangeEnd w:id="19"/>
      <w:r w:rsidR="00B47FCC">
        <w:rPr>
          <w:rStyle w:val="Kommentaariviide"/>
          <w:rFonts w:asciiTheme="minorHAnsi" w:hAnsiTheme="minorHAnsi"/>
        </w:rPr>
        <w:commentReference w:id="19"/>
      </w:r>
      <w:r w:rsidR="008A36C4">
        <w:rPr>
          <w:rFonts w:cs="Times New Roman"/>
        </w:rPr>
        <w:t>sõjarelva,</w:t>
      </w:r>
      <w:r w:rsidR="005E5AFA">
        <w:rPr>
          <w:rFonts w:cs="Times New Roman"/>
        </w:rPr>
        <w:t xml:space="preserve"> relvasüsteemi,</w:t>
      </w:r>
      <w:r w:rsidR="008A36C4">
        <w:rPr>
          <w:rFonts w:cs="Times New Roman"/>
        </w:rPr>
        <w:t xml:space="preserve"> sõjarelva</w:t>
      </w:r>
      <w:r w:rsidRPr="00DC6A71">
        <w:rPr>
          <w:rFonts w:cs="Times New Roman"/>
        </w:rPr>
        <w:t xml:space="preserve"> laskemoona ja lahingumoona käitlemisega seotud tegevusaladel tegutsemiseks </w:t>
      </w:r>
      <w:r w:rsidR="006E294F">
        <w:rPr>
          <w:rFonts w:cs="Times New Roman"/>
        </w:rPr>
        <w:t>vastutavale isikule</w:t>
      </w:r>
      <w:r w:rsidR="006E294F" w:rsidRPr="00DC6A71">
        <w:rPr>
          <w:rFonts w:cs="Times New Roman"/>
        </w:rPr>
        <w:t xml:space="preserve"> </w:t>
      </w:r>
      <w:r w:rsidRPr="00DC6A71">
        <w:rPr>
          <w:rFonts w:cs="Times New Roman"/>
        </w:rPr>
        <w:t>kvalifikatsiooninõuded</w:t>
      </w:r>
      <w:r w:rsidR="00085317">
        <w:rPr>
          <w:rFonts w:cs="Times New Roman"/>
        </w:rPr>
        <w:t xml:space="preserve">, nende hindamise korra </w:t>
      </w:r>
      <w:r w:rsidR="006E294F">
        <w:rPr>
          <w:rFonts w:cs="Times New Roman"/>
        </w:rPr>
        <w:t>ning</w:t>
      </w:r>
      <w:r w:rsidR="0005053A">
        <w:rPr>
          <w:rFonts w:cs="Times New Roman"/>
        </w:rPr>
        <w:t xml:space="preserve"> </w:t>
      </w:r>
      <w:r w:rsidRPr="00DC6A71">
        <w:rPr>
          <w:rFonts w:cs="Times New Roman"/>
        </w:rPr>
        <w:t xml:space="preserve">pädevustunnistuse </w:t>
      </w:r>
      <w:r w:rsidR="00C20EB9">
        <w:rPr>
          <w:rFonts w:cs="Times New Roman"/>
        </w:rPr>
        <w:t xml:space="preserve">andja ja pädevustunnistuse </w:t>
      </w:r>
      <w:r w:rsidRPr="00DC6A71">
        <w:rPr>
          <w:rFonts w:cs="Times New Roman"/>
        </w:rPr>
        <w:t xml:space="preserve">andmise </w:t>
      </w:r>
      <w:r w:rsidR="009468E0">
        <w:rPr>
          <w:rFonts w:cs="Times New Roman"/>
        </w:rPr>
        <w:t xml:space="preserve">tingimused ja </w:t>
      </w:r>
      <w:r w:rsidRPr="00DC6A71">
        <w:rPr>
          <w:rFonts w:cs="Times New Roman"/>
        </w:rPr>
        <w:t>korra.</w:t>
      </w:r>
    </w:p>
    <w:p w14:paraId="5AE3BE4D" w14:textId="77777777" w:rsidR="00B51789" w:rsidRPr="00DC6A71" w:rsidRDefault="00B51789" w:rsidP="00AE0C19">
      <w:pPr>
        <w:pStyle w:val="Vahedeta"/>
        <w:jc w:val="both"/>
        <w:rPr>
          <w:rFonts w:cs="Times New Roman"/>
        </w:rPr>
      </w:pPr>
    </w:p>
    <w:p w14:paraId="577C4A82" w14:textId="3AC3A53A" w:rsidR="003D2C3A" w:rsidRDefault="003D2C3A" w:rsidP="00AE0C19">
      <w:pPr>
        <w:pStyle w:val="Vahedeta"/>
        <w:jc w:val="both"/>
        <w:rPr>
          <w:rFonts w:cs="Times New Roman"/>
        </w:rPr>
      </w:pPr>
      <w:r w:rsidRPr="00DC6A71">
        <w:rPr>
          <w:rFonts w:cs="Times New Roman"/>
        </w:rPr>
        <w:t xml:space="preserve">(5) Kui ettevõtja tegeleb </w:t>
      </w:r>
      <w:r w:rsidR="00BD03CA">
        <w:rPr>
          <w:rFonts w:cs="Times New Roman"/>
        </w:rPr>
        <w:t>sõjarelva, relvasüsteemi, relvasüsteemi</w:t>
      </w:r>
      <w:r w:rsidR="00214968" w:rsidRPr="00DC6A71">
        <w:rPr>
          <w:rFonts w:cs="Times New Roman"/>
        </w:rPr>
        <w:t xml:space="preserve"> </w:t>
      </w:r>
      <w:r w:rsidRPr="00DC6A71">
        <w:rPr>
          <w:rFonts w:cs="Times New Roman"/>
        </w:rPr>
        <w:t xml:space="preserve">laskemoona või lahingumoona käitlemisega, hinnatakse vastutava isiku kvalifikatsiooni </w:t>
      </w:r>
      <w:r w:rsidR="00A37927" w:rsidRPr="00DC6A71">
        <w:rPr>
          <w:rFonts w:cs="Times New Roman"/>
        </w:rPr>
        <w:t>käesoleva paragrahvi lõike</w:t>
      </w:r>
      <w:r w:rsidR="00A50DC7">
        <w:rPr>
          <w:rFonts w:cs="Times New Roman"/>
        </w:rPr>
        <w:t> </w:t>
      </w:r>
      <w:r w:rsidRPr="00DC6A71">
        <w:rPr>
          <w:rFonts w:cs="Times New Roman"/>
        </w:rPr>
        <w:t xml:space="preserve">4 alusel </w:t>
      </w:r>
      <w:del w:id="20" w:author="Iivika Sale" w:date="2024-06-13T11:59:00Z">
        <w:r w:rsidRPr="00DC6A71" w:rsidDel="002F4D58">
          <w:rPr>
            <w:rFonts w:cs="Times New Roman"/>
          </w:rPr>
          <w:delText xml:space="preserve">sätestatud </w:delText>
        </w:r>
      </w:del>
      <w:ins w:id="21" w:author="Iivika Sale" w:date="2024-06-13T11:59:00Z">
        <w:r w:rsidR="002F4D58">
          <w:rPr>
            <w:rFonts w:cs="Times New Roman"/>
          </w:rPr>
          <w:t>kehtestatud</w:t>
        </w:r>
        <w:r w:rsidR="002F4D58" w:rsidRPr="00DC6A71">
          <w:rPr>
            <w:rFonts w:cs="Times New Roman"/>
          </w:rPr>
          <w:t xml:space="preserve"> </w:t>
        </w:r>
      </w:ins>
      <w:r w:rsidRPr="00DC6A71">
        <w:rPr>
          <w:rFonts w:cs="Times New Roman"/>
        </w:rPr>
        <w:t>määruse kohaselt.“;</w:t>
      </w:r>
    </w:p>
    <w:p w14:paraId="5C197D03" w14:textId="692076B7" w:rsidR="00BD4387" w:rsidRDefault="00BD4387" w:rsidP="00AE0C19">
      <w:pPr>
        <w:pStyle w:val="Vahedeta"/>
        <w:jc w:val="both"/>
        <w:rPr>
          <w:rFonts w:cs="Times New Roman"/>
        </w:rPr>
      </w:pPr>
    </w:p>
    <w:p w14:paraId="1D772C7D" w14:textId="28B1FDFF" w:rsidR="00BD4387" w:rsidRDefault="00C20EB9" w:rsidP="00AE0C19">
      <w:pPr>
        <w:pStyle w:val="Vahedeta"/>
        <w:jc w:val="both"/>
        <w:rPr>
          <w:rFonts w:cs="Times New Roman"/>
        </w:rPr>
      </w:pPr>
      <w:r w:rsidRPr="00B11EC6">
        <w:rPr>
          <w:rFonts w:cs="Times New Roman"/>
          <w:b/>
          <w:bCs/>
        </w:rPr>
        <w:t>1</w:t>
      </w:r>
      <w:r w:rsidR="00A46EAD">
        <w:rPr>
          <w:rFonts w:cs="Times New Roman"/>
          <w:b/>
          <w:bCs/>
        </w:rPr>
        <w:t>7</w:t>
      </w:r>
      <w:r w:rsidR="00085317" w:rsidRPr="00B11EC6">
        <w:rPr>
          <w:rFonts w:cs="Times New Roman"/>
          <w:b/>
          <w:bCs/>
        </w:rPr>
        <w:t>)</w:t>
      </w:r>
      <w:r w:rsidR="00085317">
        <w:rPr>
          <w:rFonts w:cs="Times New Roman"/>
        </w:rPr>
        <w:t xml:space="preserve"> </w:t>
      </w:r>
      <w:r w:rsidR="00085317" w:rsidRPr="00085317">
        <w:rPr>
          <w:rFonts w:cs="Times New Roman"/>
        </w:rPr>
        <w:t>paragrahvi 83</w:t>
      </w:r>
      <w:r w:rsidR="00085317" w:rsidRPr="00085317">
        <w:rPr>
          <w:rFonts w:cs="Times New Roman"/>
          <w:vertAlign w:val="superscript"/>
        </w:rPr>
        <w:t>25</w:t>
      </w:r>
      <w:r w:rsidR="00085317">
        <w:rPr>
          <w:rFonts w:cs="Times New Roman"/>
        </w:rPr>
        <w:t xml:space="preserve"> täiendatakse lõigetega 5</w:t>
      </w:r>
      <w:r w:rsidR="00085317">
        <w:rPr>
          <w:rFonts w:cs="Times New Roman"/>
          <w:vertAlign w:val="superscript"/>
        </w:rPr>
        <w:t>1</w:t>
      </w:r>
      <w:r w:rsidR="00085317">
        <w:rPr>
          <w:rFonts w:cs="Times New Roman"/>
        </w:rPr>
        <w:t>–</w:t>
      </w:r>
      <w:r w:rsidR="00357651" w:rsidRPr="00085317">
        <w:rPr>
          <w:rFonts w:cs="Times New Roman"/>
        </w:rPr>
        <w:t>5</w:t>
      </w:r>
      <w:r w:rsidR="00357651">
        <w:rPr>
          <w:rFonts w:cs="Times New Roman"/>
          <w:vertAlign w:val="superscript"/>
        </w:rPr>
        <w:t xml:space="preserve">4 </w:t>
      </w:r>
      <w:r w:rsidR="00085317">
        <w:rPr>
          <w:rFonts w:cs="Times New Roman"/>
        </w:rPr>
        <w:t>järgmises sõnastuses:</w:t>
      </w:r>
    </w:p>
    <w:p w14:paraId="301A1EE3" w14:textId="77777777" w:rsidR="00085317" w:rsidRDefault="00085317" w:rsidP="00AE0C19">
      <w:pPr>
        <w:pStyle w:val="Vahedeta"/>
        <w:jc w:val="both"/>
        <w:rPr>
          <w:rFonts w:cs="Times New Roman"/>
        </w:rPr>
      </w:pPr>
    </w:p>
    <w:p w14:paraId="76B13DD8" w14:textId="2C241DAA" w:rsidR="00085317" w:rsidRDefault="00085317" w:rsidP="00AE0C19">
      <w:pPr>
        <w:pStyle w:val="Vahedeta"/>
        <w:jc w:val="both"/>
        <w:rPr>
          <w:rFonts w:cs="Times New Roman"/>
        </w:rPr>
      </w:pPr>
      <w:r>
        <w:rPr>
          <w:rFonts w:cs="Times New Roman"/>
        </w:rPr>
        <w:t>„(</w:t>
      </w:r>
      <w:commentRangeStart w:id="22"/>
      <w:r w:rsidRPr="00085317">
        <w:rPr>
          <w:rFonts w:cs="Times New Roman"/>
        </w:rPr>
        <w:t>5</w:t>
      </w:r>
      <w:r w:rsidRPr="00085317">
        <w:rPr>
          <w:rFonts w:cs="Times New Roman"/>
          <w:vertAlign w:val="superscript"/>
        </w:rPr>
        <w:t>1</w:t>
      </w:r>
      <w:commentRangeEnd w:id="22"/>
      <w:r w:rsidR="00E8352A">
        <w:rPr>
          <w:rStyle w:val="Kommentaariviide"/>
          <w:rFonts w:asciiTheme="minorHAnsi" w:hAnsiTheme="minorHAnsi"/>
        </w:rPr>
        <w:commentReference w:id="22"/>
      </w:r>
      <w:r>
        <w:rPr>
          <w:rFonts w:cs="Times New Roman"/>
        </w:rPr>
        <w:t>) P</w:t>
      </w:r>
      <w:r w:rsidRPr="00085317">
        <w:rPr>
          <w:rFonts w:cs="Times New Roman"/>
        </w:rPr>
        <w:t xml:space="preserve">ädevustunnistuse andmise, pädevustunnistuse kehtivuse pikendamise ja duplikaadi eest </w:t>
      </w:r>
      <w:del w:id="23" w:author="Toimetaja" w:date="2024-06-03T17:35:00Z">
        <w:r w:rsidRPr="00085317" w:rsidDel="008302CB">
          <w:rPr>
            <w:rFonts w:cs="Times New Roman"/>
          </w:rPr>
          <w:delText xml:space="preserve">tuleb </w:delText>
        </w:r>
      </w:del>
      <w:r w:rsidRPr="00085317">
        <w:rPr>
          <w:rFonts w:cs="Times New Roman"/>
        </w:rPr>
        <w:t>tasu</w:t>
      </w:r>
      <w:ins w:id="24" w:author="Toimetaja" w:date="2024-06-03T17:35:00Z">
        <w:r w:rsidR="008302CB">
          <w:rPr>
            <w:rFonts w:cs="Times New Roman"/>
          </w:rPr>
          <w:t>takse</w:t>
        </w:r>
      </w:ins>
      <w:del w:id="25" w:author="Toimetaja" w:date="2024-06-03T17:35:00Z">
        <w:r w:rsidRPr="00085317" w:rsidDel="008302CB">
          <w:rPr>
            <w:rFonts w:cs="Times New Roman"/>
          </w:rPr>
          <w:delText>da</w:delText>
        </w:r>
      </w:del>
      <w:r w:rsidRPr="00085317">
        <w:rPr>
          <w:rFonts w:cs="Times New Roman"/>
        </w:rPr>
        <w:t xml:space="preserve"> riigilõiv.</w:t>
      </w:r>
    </w:p>
    <w:p w14:paraId="0D7E8143" w14:textId="689511D4" w:rsidR="00085317" w:rsidRDefault="00085317" w:rsidP="00AE0C19">
      <w:pPr>
        <w:pStyle w:val="Vahedeta"/>
        <w:jc w:val="both"/>
        <w:rPr>
          <w:rFonts w:cs="Times New Roman"/>
        </w:rPr>
      </w:pPr>
    </w:p>
    <w:p w14:paraId="1B63CA54" w14:textId="62FF93EE" w:rsidR="006E294F" w:rsidRDefault="00085317" w:rsidP="00AE0C19">
      <w:pPr>
        <w:pStyle w:val="Vahedeta"/>
        <w:jc w:val="both"/>
        <w:rPr>
          <w:rFonts w:cs="Times New Roman"/>
        </w:rPr>
      </w:pPr>
      <w:r>
        <w:rPr>
          <w:rFonts w:cs="Times New Roman"/>
        </w:rPr>
        <w:t>(</w:t>
      </w:r>
      <w:r w:rsidRPr="00085317">
        <w:rPr>
          <w:rFonts w:cs="Times New Roman"/>
        </w:rPr>
        <w:t>5</w:t>
      </w:r>
      <w:r w:rsidRPr="00085317">
        <w:rPr>
          <w:rFonts w:cs="Times New Roman"/>
          <w:vertAlign w:val="superscript"/>
        </w:rPr>
        <w:t>2</w:t>
      </w:r>
      <w:r>
        <w:rPr>
          <w:rFonts w:cs="Times New Roman"/>
        </w:rPr>
        <w:t>)</w:t>
      </w:r>
      <w:r w:rsidR="00340DDD">
        <w:rPr>
          <w:rFonts w:cs="Times New Roman"/>
        </w:rPr>
        <w:t> </w:t>
      </w:r>
      <w:r w:rsidR="0005053A">
        <w:rPr>
          <w:rFonts w:cs="Times New Roman"/>
        </w:rPr>
        <w:t>P</w:t>
      </w:r>
      <w:r w:rsidRPr="00085317">
        <w:rPr>
          <w:rFonts w:cs="Times New Roman"/>
        </w:rPr>
        <w:t>ädevustunnistuse andmisel</w:t>
      </w:r>
      <w:r w:rsidR="0005053A" w:rsidRPr="0005053A">
        <w:rPr>
          <w:rFonts w:cs="Times New Roman"/>
        </w:rPr>
        <w:t xml:space="preserve"> </w:t>
      </w:r>
      <w:r w:rsidR="0005053A">
        <w:rPr>
          <w:rFonts w:cs="Times New Roman"/>
        </w:rPr>
        <w:t>hindab</w:t>
      </w:r>
      <w:r w:rsidR="0005053A" w:rsidRPr="0005053A">
        <w:rPr>
          <w:rFonts w:cs="Times New Roman"/>
        </w:rPr>
        <w:t xml:space="preserve"> </w:t>
      </w:r>
      <w:r w:rsidR="00C20EB9">
        <w:rPr>
          <w:rFonts w:cs="Times New Roman"/>
        </w:rPr>
        <w:t>pädevustunnistuse andja</w:t>
      </w:r>
      <w:r w:rsidR="0005053A">
        <w:rPr>
          <w:rFonts w:cs="Times New Roman"/>
        </w:rPr>
        <w:t xml:space="preserve"> vastutava isiku kvalifikatsiooni</w:t>
      </w:r>
      <w:r w:rsidR="00C20EB9">
        <w:rPr>
          <w:rFonts w:cs="Times New Roman"/>
        </w:rPr>
        <w:t>.</w:t>
      </w:r>
    </w:p>
    <w:p w14:paraId="3892917B" w14:textId="1CA46B2C" w:rsidR="006E294F" w:rsidRDefault="006E294F" w:rsidP="00AE0C19">
      <w:pPr>
        <w:pStyle w:val="Vahedeta"/>
        <w:jc w:val="both"/>
        <w:rPr>
          <w:rFonts w:cs="Times New Roman"/>
        </w:rPr>
      </w:pPr>
    </w:p>
    <w:p w14:paraId="0DD660D6" w14:textId="5521CEE1" w:rsidR="00085317" w:rsidRDefault="006E294F" w:rsidP="00AE0C19">
      <w:pPr>
        <w:pStyle w:val="Vahedeta"/>
        <w:jc w:val="both"/>
        <w:rPr>
          <w:rFonts w:cs="Times New Roman"/>
        </w:rPr>
      </w:pPr>
      <w:r w:rsidRPr="006E294F">
        <w:rPr>
          <w:rFonts w:cs="Times New Roman"/>
        </w:rPr>
        <w:t>(5</w:t>
      </w:r>
      <w:r w:rsidR="0005053A">
        <w:rPr>
          <w:rFonts w:cs="Times New Roman"/>
          <w:vertAlign w:val="superscript"/>
        </w:rPr>
        <w:t>3</w:t>
      </w:r>
      <w:r w:rsidRPr="006E294F">
        <w:rPr>
          <w:rFonts w:cs="Times New Roman"/>
        </w:rPr>
        <w:t>)</w:t>
      </w:r>
      <w:r>
        <w:rPr>
          <w:rFonts w:cs="Times New Roman"/>
        </w:rPr>
        <w:t xml:space="preserve"> </w:t>
      </w:r>
      <w:r w:rsidR="00085317" w:rsidRPr="00085317">
        <w:rPr>
          <w:rFonts w:cs="Times New Roman"/>
        </w:rPr>
        <w:t xml:space="preserve">Pädevustunnistus antakse kehtivusega kuni viis aastat. Pädevustunnistuse kehtivust võib </w:t>
      </w:r>
      <w:commentRangeStart w:id="26"/>
      <w:r w:rsidR="00085317" w:rsidRPr="00085317">
        <w:rPr>
          <w:rFonts w:cs="Times New Roman"/>
        </w:rPr>
        <w:t>isiku</w:t>
      </w:r>
      <w:commentRangeEnd w:id="26"/>
      <w:r w:rsidR="001000B8">
        <w:rPr>
          <w:rStyle w:val="Kommentaariviide"/>
          <w:rFonts w:asciiTheme="minorHAnsi" w:hAnsiTheme="minorHAnsi"/>
        </w:rPr>
        <w:commentReference w:id="26"/>
      </w:r>
      <w:r w:rsidR="00085317" w:rsidRPr="00085317">
        <w:rPr>
          <w:rFonts w:cs="Times New Roman"/>
        </w:rPr>
        <w:t xml:space="preserve"> taotlusel korduvalt viie aasta kaupa </w:t>
      </w:r>
      <w:commentRangeStart w:id="27"/>
      <w:r w:rsidR="00085317" w:rsidRPr="00085317">
        <w:rPr>
          <w:rFonts w:cs="Times New Roman"/>
        </w:rPr>
        <w:t>pikendada</w:t>
      </w:r>
      <w:commentRangeEnd w:id="27"/>
      <w:r w:rsidR="001000B8">
        <w:rPr>
          <w:rStyle w:val="Kommentaariviide"/>
          <w:rFonts w:asciiTheme="minorHAnsi" w:hAnsiTheme="minorHAnsi"/>
        </w:rPr>
        <w:commentReference w:id="27"/>
      </w:r>
      <w:r w:rsidR="00085317" w:rsidRPr="00085317">
        <w:rPr>
          <w:rFonts w:cs="Times New Roman"/>
        </w:rPr>
        <w:t xml:space="preserve"> tingimusel, et isiku töövaldkonnas nõutav </w:t>
      </w:r>
      <w:commentRangeStart w:id="28"/>
      <w:r w:rsidR="00085317" w:rsidRPr="00085317">
        <w:rPr>
          <w:rFonts w:cs="Times New Roman"/>
        </w:rPr>
        <w:t>kompetentsus</w:t>
      </w:r>
      <w:commentRangeEnd w:id="28"/>
      <w:r w:rsidR="00E8352A">
        <w:rPr>
          <w:rStyle w:val="Kommentaariviide"/>
          <w:rFonts w:asciiTheme="minorHAnsi" w:hAnsiTheme="minorHAnsi"/>
        </w:rPr>
        <w:commentReference w:id="28"/>
      </w:r>
      <w:r w:rsidR="00085317" w:rsidRPr="00085317">
        <w:rPr>
          <w:rFonts w:cs="Times New Roman"/>
        </w:rPr>
        <w:t xml:space="preserve"> ei ole muutunud</w:t>
      </w:r>
      <w:commentRangeStart w:id="29"/>
      <w:r w:rsidR="00085317" w:rsidRPr="00085317">
        <w:rPr>
          <w:rFonts w:cs="Times New Roman"/>
        </w:rPr>
        <w:t>.</w:t>
      </w:r>
      <w:commentRangeEnd w:id="29"/>
      <w:r w:rsidR="00B127FE">
        <w:rPr>
          <w:rStyle w:val="Kommentaariviide"/>
          <w:rFonts w:asciiTheme="minorHAnsi" w:hAnsiTheme="minorHAnsi"/>
        </w:rPr>
        <w:commentReference w:id="29"/>
      </w:r>
    </w:p>
    <w:p w14:paraId="6E7B3178" w14:textId="77777777" w:rsidR="00085317" w:rsidRPr="00085317" w:rsidRDefault="00085317" w:rsidP="00AE0C19">
      <w:pPr>
        <w:pStyle w:val="Vahedeta"/>
        <w:jc w:val="both"/>
        <w:rPr>
          <w:rFonts w:cs="Times New Roman"/>
        </w:rPr>
      </w:pPr>
    </w:p>
    <w:p w14:paraId="25A30EAB" w14:textId="4BA311AC" w:rsidR="00085317" w:rsidRPr="00DC6A71" w:rsidRDefault="60E2131B" w:rsidP="60E2131B">
      <w:pPr>
        <w:pStyle w:val="Vahedeta"/>
        <w:jc w:val="both"/>
        <w:rPr>
          <w:rFonts w:cs="Times New Roman"/>
        </w:rPr>
      </w:pPr>
      <w:r w:rsidRPr="60E2131B">
        <w:rPr>
          <w:rFonts w:cs="Times New Roman"/>
        </w:rPr>
        <w:t>(5</w:t>
      </w:r>
      <w:r w:rsidRPr="60E2131B">
        <w:rPr>
          <w:rFonts w:cs="Times New Roman"/>
          <w:vertAlign w:val="superscript"/>
        </w:rPr>
        <w:t>4</w:t>
      </w:r>
      <w:r w:rsidRPr="60E2131B">
        <w:rPr>
          <w:rFonts w:cs="Times New Roman"/>
        </w:rPr>
        <w:t>)</w:t>
      </w:r>
      <w:r w:rsidR="00966EF5">
        <w:rPr>
          <w:rFonts w:cs="Times New Roman"/>
        </w:rPr>
        <w:t> </w:t>
      </w:r>
      <w:commentRangeStart w:id="30"/>
      <w:r w:rsidRPr="60E2131B">
        <w:rPr>
          <w:rFonts w:cs="Times New Roman"/>
        </w:rPr>
        <w:t xml:space="preserve">Pädevustunnistuse omaja </w:t>
      </w:r>
      <w:commentRangeEnd w:id="30"/>
      <w:r w:rsidR="00B127FE">
        <w:rPr>
          <w:rStyle w:val="Kommentaariviide"/>
          <w:rFonts w:asciiTheme="minorHAnsi" w:hAnsiTheme="minorHAnsi"/>
        </w:rPr>
        <w:commentReference w:id="30"/>
      </w:r>
      <w:r w:rsidRPr="60E2131B">
        <w:rPr>
          <w:rFonts w:cs="Times New Roman"/>
        </w:rPr>
        <w:t xml:space="preserve">peab vähemalt üks kord viie aasta jooksul osa võtma erialasest täiendusõppest. Täiendusõpe kestab vähemalt kuus akadeemilist koolitustundi ja peab seonduma pädevustunnistuse valdkonnaga. </w:t>
      </w:r>
      <w:commentRangeStart w:id="31"/>
      <w:r w:rsidRPr="60E2131B">
        <w:rPr>
          <w:rFonts w:cs="Times New Roman"/>
        </w:rPr>
        <w:t>Täiendusõppeks</w:t>
      </w:r>
      <w:commentRangeEnd w:id="31"/>
      <w:r w:rsidR="00DE442F">
        <w:rPr>
          <w:rStyle w:val="Kommentaariviide"/>
          <w:rFonts w:asciiTheme="minorHAnsi" w:hAnsiTheme="minorHAnsi"/>
        </w:rPr>
        <w:commentReference w:id="31"/>
      </w:r>
      <w:r w:rsidRPr="60E2131B">
        <w:rPr>
          <w:rFonts w:cs="Times New Roman"/>
        </w:rPr>
        <w:t xml:space="preserve"> loetakse ka täienduskoolitusel lektorina esinemine. Täiendusõppe läbimine on pädevustunnistuse kehtivusaja pikendamise eeldus.“;</w:t>
      </w:r>
    </w:p>
    <w:p w14:paraId="7A28C5C7" w14:textId="5ED99442" w:rsidR="00D36E2D" w:rsidRDefault="00D36E2D" w:rsidP="00AE0C19">
      <w:pPr>
        <w:pStyle w:val="Vahedeta"/>
        <w:jc w:val="both"/>
        <w:rPr>
          <w:rFonts w:cs="Times New Roman"/>
          <w:szCs w:val="24"/>
        </w:rPr>
      </w:pPr>
    </w:p>
    <w:p w14:paraId="2B557CC0" w14:textId="4AB7D23D" w:rsidR="00D36E2D" w:rsidRDefault="00C20EB9" w:rsidP="00AE0C19">
      <w:pPr>
        <w:pStyle w:val="Vahedeta"/>
        <w:jc w:val="both"/>
        <w:rPr>
          <w:ins w:id="32" w:author="Iivika Sale" w:date="2024-06-14T16:08:00Z"/>
          <w:rFonts w:cs="Times New Roman"/>
        </w:rPr>
      </w:pPr>
      <w:r>
        <w:rPr>
          <w:rFonts w:cs="Times New Roman"/>
          <w:b/>
          <w:bCs/>
        </w:rPr>
        <w:t>1</w:t>
      </w:r>
      <w:r w:rsidR="00A46EAD">
        <w:rPr>
          <w:rFonts w:cs="Times New Roman"/>
          <w:b/>
          <w:bCs/>
        </w:rPr>
        <w:t>8</w:t>
      </w:r>
      <w:r w:rsidR="5D66ADDA" w:rsidRPr="00DC6A71">
        <w:rPr>
          <w:rFonts w:cs="Times New Roman"/>
          <w:b/>
          <w:bCs/>
        </w:rPr>
        <w:t>)</w:t>
      </w:r>
      <w:r w:rsidR="00966EF5">
        <w:rPr>
          <w:rFonts w:cs="Times New Roman"/>
        </w:rPr>
        <w:t> </w:t>
      </w:r>
      <w:r w:rsidR="5D66ADDA" w:rsidRPr="00DC6A71">
        <w:rPr>
          <w:rFonts w:cs="Times New Roman"/>
        </w:rPr>
        <w:t>paragrahvi 83</w:t>
      </w:r>
      <w:r w:rsidR="5D66ADDA" w:rsidRPr="00DC6A71">
        <w:rPr>
          <w:rFonts w:cs="Times New Roman"/>
          <w:vertAlign w:val="superscript"/>
        </w:rPr>
        <w:t>28</w:t>
      </w:r>
      <w:r w:rsidR="5D66ADDA" w:rsidRPr="00DC6A71">
        <w:rPr>
          <w:rFonts w:cs="Times New Roman"/>
        </w:rPr>
        <w:t xml:space="preserve"> lõike 1 punkti 3 täiendatakse </w:t>
      </w:r>
      <w:r w:rsidR="00A37927" w:rsidRPr="00DC6A71">
        <w:rPr>
          <w:rFonts w:cs="Times New Roman"/>
        </w:rPr>
        <w:t xml:space="preserve">pärast sõna „osutajale“ </w:t>
      </w:r>
      <w:r w:rsidR="5D66ADDA" w:rsidRPr="00DC6A71">
        <w:rPr>
          <w:rFonts w:cs="Times New Roman"/>
        </w:rPr>
        <w:t>tekstiosaga „,</w:t>
      </w:r>
      <w:ins w:id="33" w:author="Toimetaja" w:date="2024-06-03T17:36:00Z">
        <w:r w:rsidR="00926D52">
          <w:rPr>
            <w:rFonts w:cs="Times New Roman"/>
          </w:rPr>
          <w:t> </w:t>
        </w:r>
      </w:ins>
      <w:r w:rsidR="00B14487" w:rsidRPr="00DC6A71">
        <w:rPr>
          <w:rFonts w:cs="Times New Roman"/>
        </w:rPr>
        <w:t>kellel</w:t>
      </w:r>
      <w:r w:rsidR="5D66ADDA" w:rsidRPr="00DC6A71">
        <w:rPr>
          <w:rFonts w:cs="Times New Roman"/>
        </w:rPr>
        <w:t xml:space="preserve"> </w:t>
      </w:r>
      <w:r w:rsidR="00B14487" w:rsidRPr="00DC6A71">
        <w:rPr>
          <w:rFonts w:cs="Times New Roman"/>
        </w:rPr>
        <w:t>on</w:t>
      </w:r>
      <w:r w:rsidR="5D66ADDA" w:rsidRPr="00DC6A71">
        <w:rPr>
          <w:rFonts w:cs="Times New Roman"/>
        </w:rPr>
        <w:t xml:space="preserve"> juurdepääs </w:t>
      </w:r>
      <w:r w:rsidR="00951FAE" w:rsidRPr="00DC6A71">
        <w:rPr>
          <w:rFonts w:cs="Times New Roman"/>
        </w:rPr>
        <w:t xml:space="preserve">sõjarelvadele, </w:t>
      </w:r>
      <w:r w:rsidR="008A36C4">
        <w:rPr>
          <w:rFonts w:cs="Times New Roman"/>
        </w:rPr>
        <w:t xml:space="preserve">relvasüsteemidele, sõjarelva </w:t>
      </w:r>
      <w:r w:rsidR="00951FAE" w:rsidRPr="00DC6A71">
        <w:rPr>
          <w:rFonts w:cs="Times New Roman"/>
        </w:rPr>
        <w:t>laskemoonale</w:t>
      </w:r>
      <w:r w:rsidR="00866F1B" w:rsidRPr="00DC6A71">
        <w:rPr>
          <w:rFonts w:cs="Times New Roman"/>
        </w:rPr>
        <w:t>,</w:t>
      </w:r>
      <w:r w:rsidR="00951FAE" w:rsidRPr="00DC6A71">
        <w:rPr>
          <w:rFonts w:cs="Times New Roman"/>
        </w:rPr>
        <w:t xml:space="preserve"> lahingumoonale</w:t>
      </w:r>
      <w:r w:rsidR="00866F1B" w:rsidRPr="00DC6A71">
        <w:rPr>
          <w:rFonts w:cs="Times New Roman"/>
        </w:rPr>
        <w:t xml:space="preserve"> </w:t>
      </w:r>
      <w:r w:rsidR="009E0B89" w:rsidRPr="00DC6A71">
        <w:rPr>
          <w:rFonts w:cs="Times New Roman"/>
        </w:rPr>
        <w:t xml:space="preserve">ja nende olulistele osadele </w:t>
      </w:r>
      <w:r w:rsidR="00866F1B" w:rsidRPr="00DC6A71">
        <w:rPr>
          <w:rFonts w:cs="Times New Roman"/>
        </w:rPr>
        <w:t>või nendega seotud teabele</w:t>
      </w:r>
      <w:r w:rsidR="5D66ADDA" w:rsidRPr="00DC6A71">
        <w:rPr>
          <w:rFonts w:cs="Times New Roman"/>
        </w:rPr>
        <w:t>“;</w:t>
      </w:r>
      <w:r w:rsidR="00AD6B66">
        <w:rPr>
          <w:rFonts w:cs="Times New Roman"/>
        </w:rPr>
        <w:t xml:space="preserve"> </w:t>
      </w:r>
    </w:p>
    <w:p w14:paraId="2593E9BF" w14:textId="77777777" w:rsidR="001000B8" w:rsidRDefault="001000B8" w:rsidP="00AE0C19">
      <w:pPr>
        <w:pStyle w:val="Vahedeta"/>
        <w:jc w:val="both"/>
        <w:rPr>
          <w:rFonts w:cs="Times New Roman"/>
          <w:szCs w:val="24"/>
        </w:rPr>
      </w:pPr>
    </w:p>
    <w:p w14:paraId="5B64C0E8" w14:textId="39793FF4" w:rsidR="00D70CF8" w:rsidRPr="00DC6A71" w:rsidRDefault="00C20EB9" w:rsidP="00AE0C19">
      <w:pPr>
        <w:pStyle w:val="Vahedeta"/>
        <w:jc w:val="both"/>
        <w:rPr>
          <w:rFonts w:cs="Times New Roman"/>
        </w:rPr>
      </w:pPr>
      <w:r>
        <w:rPr>
          <w:rFonts w:cs="Times New Roman"/>
          <w:b/>
          <w:bCs/>
        </w:rPr>
        <w:t>1</w:t>
      </w:r>
      <w:r w:rsidR="00A46EAD">
        <w:rPr>
          <w:rFonts w:cs="Times New Roman"/>
          <w:b/>
          <w:bCs/>
        </w:rPr>
        <w:t>9</w:t>
      </w:r>
      <w:r w:rsidR="5D66ADDA" w:rsidRPr="00DC6A71">
        <w:rPr>
          <w:rFonts w:cs="Times New Roman"/>
        </w:rPr>
        <w:t>)</w:t>
      </w:r>
      <w:r w:rsidR="003812F6">
        <w:rPr>
          <w:rFonts w:cs="Times New Roman"/>
        </w:rPr>
        <w:t> </w:t>
      </w:r>
      <w:r w:rsidR="5D66ADDA" w:rsidRPr="00DC6A71">
        <w:rPr>
          <w:rFonts w:cs="Times New Roman"/>
        </w:rPr>
        <w:t>paragrahvi 83</w:t>
      </w:r>
      <w:r w:rsidR="5D66ADDA" w:rsidRPr="00DC6A71">
        <w:rPr>
          <w:rFonts w:cs="Times New Roman"/>
          <w:vertAlign w:val="superscript"/>
        </w:rPr>
        <w:t>28</w:t>
      </w:r>
      <w:r w:rsidR="5D66ADDA" w:rsidRPr="00DC6A71">
        <w:rPr>
          <w:rFonts w:cs="Times New Roman"/>
        </w:rPr>
        <w:t xml:space="preserve"> lõi</w:t>
      </w:r>
      <w:r w:rsidR="0096008A" w:rsidRPr="00DC6A71">
        <w:rPr>
          <w:rFonts w:cs="Times New Roman"/>
        </w:rPr>
        <w:t>k</w:t>
      </w:r>
      <w:r w:rsidR="5D66ADDA" w:rsidRPr="00DC6A71">
        <w:rPr>
          <w:rFonts w:cs="Times New Roman"/>
        </w:rPr>
        <w:t>e</w:t>
      </w:r>
      <w:r w:rsidR="0096008A" w:rsidRPr="00DC6A71">
        <w:rPr>
          <w:rFonts w:cs="Times New Roman"/>
        </w:rPr>
        <w:t>s</w:t>
      </w:r>
      <w:r w:rsidR="5D66ADDA" w:rsidRPr="00DC6A71">
        <w:rPr>
          <w:rFonts w:cs="Times New Roman"/>
        </w:rPr>
        <w:t xml:space="preserve"> 3 </w:t>
      </w:r>
      <w:r w:rsidR="00B14487" w:rsidRPr="00DC6A71">
        <w:rPr>
          <w:rFonts w:cs="Times New Roman"/>
        </w:rPr>
        <w:t>asendatakse</w:t>
      </w:r>
      <w:r w:rsidR="5D66ADDA" w:rsidRPr="00DC6A71">
        <w:rPr>
          <w:rFonts w:cs="Times New Roman"/>
        </w:rPr>
        <w:t xml:space="preserve"> sõna</w:t>
      </w:r>
      <w:r w:rsidR="00B14487" w:rsidRPr="00DC6A71">
        <w:rPr>
          <w:rFonts w:cs="Times New Roman"/>
        </w:rPr>
        <w:t>d</w:t>
      </w:r>
      <w:r w:rsidR="5D66ADDA" w:rsidRPr="00DC6A71">
        <w:rPr>
          <w:rFonts w:cs="Times New Roman"/>
        </w:rPr>
        <w:t xml:space="preserve"> „</w:t>
      </w:r>
      <w:r w:rsidR="007E51CB" w:rsidRPr="00DC6A71">
        <w:rPr>
          <w:rFonts w:cs="Times New Roman"/>
        </w:rPr>
        <w:t xml:space="preserve">kehtiv </w:t>
      </w:r>
      <w:r w:rsidR="00B14487" w:rsidRPr="00DC6A71">
        <w:rPr>
          <w:rFonts w:cs="Times New Roman"/>
        </w:rPr>
        <w:t>juurdepääsuluba või -sertifikaat</w:t>
      </w:r>
      <w:r w:rsidR="5D66ADDA" w:rsidRPr="00DC6A71">
        <w:rPr>
          <w:rFonts w:cs="Times New Roman"/>
        </w:rPr>
        <w:t>“ sõnadega „</w:t>
      </w:r>
      <w:r w:rsidR="007E51CB" w:rsidRPr="00DC6A71">
        <w:rPr>
          <w:rFonts w:cs="Times New Roman"/>
        </w:rPr>
        <w:t xml:space="preserve">riigisaladuse ja salastatud välisteabe seaduse alusel kehtiv </w:t>
      </w:r>
      <w:r w:rsidR="00B14487" w:rsidRPr="00DC6A71">
        <w:rPr>
          <w:rFonts w:cs="Times New Roman"/>
        </w:rPr>
        <w:t xml:space="preserve">riigisaladusele juurdepääsu luba või </w:t>
      </w:r>
      <w:commentRangeStart w:id="34"/>
      <w:r w:rsidR="00B14487" w:rsidRPr="00DC6A71">
        <w:rPr>
          <w:rFonts w:cs="Times New Roman"/>
        </w:rPr>
        <w:t>salastatud välisteabe</w:t>
      </w:r>
      <w:r w:rsidR="00DE442F">
        <w:rPr>
          <w:rFonts w:cs="Times New Roman"/>
        </w:rPr>
        <w:t>le</w:t>
      </w:r>
      <w:r w:rsidR="00B14487" w:rsidRPr="00DC6A71">
        <w:rPr>
          <w:rFonts w:cs="Times New Roman"/>
        </w:rPr>
        <w:t xml:space="preserve"> juurdepääsu</w:t>
      </w:r>
      <w:r w:rsidR="00DE442F">
        <w:rPr>
          <w:rFonts w:cs="Times New Roman"/>
        </w:rPr>
        <w:t xml:space="preserve"> </w:t>
      </w:r>
      <w:commentRangeEnd w:id="34"/>
      <w:r w:rsidR="00893CC9">
        <w:rPr>
          <w:rStyle w:val="Kommentaariviide"/>
          <w:rFonts w:asciiTheme="minorHAnsi" w:hAnsiTheme="minorHAnsi"/>
        </w:rPr>
        <w:commentReference w:id="34"/>
      </w:r>
      <w:r w:rsidR="00B14487" w:rsidRPr="00DC6A71">
        <w:rPr>
          <w:rFonts w:cs="Times New Roman"/>
        </w:rPr>
        <w:t>sertifikaat</w:t>
      </w:r>
      <w:r w:rsidR="007E51CB" w:rsidRPr="00DC6A71">
        <w:rPr>
          <w:rFonts w:cs="Times New Roman"/>
        </w:rPr>
        <w:t>“;</w:t>
      </w:r>
    </w:p>
    <w:p w14:paraId="76231452" w14:textId="743FBD72" w:rsidR="00601C41" w:rsidRDefault="00601C41" w:rsidP="00AE0C19">
      <w:pPr>
        <w:pStyle w:val="Vahedeta"/>
        <w:jc w:val="both"/>
        <w:rPr>
          <w:rFonts w:cs="Times New Roman"/>
        </w:rPr>
      </w:pPr>
    </w:p>
    <w:p w14:paraId="2A1F5C9B" w14:textId="28CEB14F" w:rsidR="00601C41" w:rsidRDefault="00A46EAD" w:rsidP="00AE0C19">
      <w:pPr>
        <w:pStyle w:val="Vahedeta"/>
        <w:jc w:val="both"/>
        <w:rPr>
          <w:rFonts w:cs="Times New Roman"/>
        </w:rPr>
      </w:pPr>
      <w:r>
        <w:rPr>
          <w:rFonts w:cs="Times New Roman"/>
          <w:b/>
          <w:bCs/>
        </w:rPr>
        <w:t>20</w:t>
      </w:r>
      <w:r w:rsidR="00601C41" w:rsidRPr="00B11EC6">
        <w:rPr>
          <w:rFonts w:cs="Times New Roman"/>
          <w:b/>
          <w:bCs/>
        </w:rPr>
        <w:t>)</w:t>
      </w:r>
      <w:r w:rsidR="00966EF5">
        <w:rPr>
          <w:rFonts w:cs="Times New Roman"/>
        </w:rPr>
        <w:t> </w:t>
      </w:r>
      <w:r w:rsidR="00601C41" w:rsidRPr="00601C41">
        <w:rPr>
          <w:rFonts w:cs="Times New Roman"/>
        </w:rPr>
        <w:t>paragrahvi 83</w:t>
      </w:r>
      <w:r w:rsidR="00601C41" w:rsidRPr="00601C41">
        <w:rPr>
          <w:rFonts w:cs="Times New Roman"/>
          <w:vertAlign w:val="superscript"/>
        </w:rPr>
        <w:t>28</w:t>
      </w:r>
      <w:r w:rsidR="00601C41" w:rsidRPr="00601C41">
        <w:rPr>
          <w:rFonts w:cs="Times New Roman"/>
        </w:rPr>
        <w:t xml:space="preserve"> lõikes </w:t>
      </w:r>
      <w:r w:rsidR="00601C41">
        <w:rPr>
          <w:rFonts w:cs="Times New Roman"/>
        </w:rPr>
        <w:t>5</w:t>
      </w:r>
      <w:r w:rsidR="00601C41" w:rsidRPr="00601C41">
        <w:rPr>
          <w:rFonts w:cs="Times New Roman"/>
        </w:rPr>
        <w:t xml:space="preserve"> asendatakse sõna</w:t>
      </w:r>
      <w:r w:rsidR="00601C41">
        <w:rPr>
          <w:rFonts w:cs="Times New Roman"/>
        </w:rPr>
        <w:t xml:space="preserve"> „tähtsa“ sõnadega „tähtsust omava“;</w:t>
      </w:r>
    </w:p>
    <w:p w14:paraId="0930DF67" w14:textId="1AC62953" w:rsidR="00601C41" w:rsidRDefault="00601C41" w:rsidP="00AE0C19">
      <w:pPr>
        <w:pStyle w:val="Vahedeta"/>
        <w:jc w:val="both"/>
        <w:rPr>
          <w:rFonts w:cs="Times New Roman"/>
        </w:rPr>
      </w:pPr>
    </w:p>
    <w:p w14:paraId="64D18611" w14:textId="6AF9E89F" w:rsidR="00601C41" w:rsidRDefault="00A46EAD" w:rsidP="00AE0C19">
      <w:pPr>
        <w:pStyle w:val="Vahedeta"/>
        <w:jc w:val="both"/>
        <w:rPr>
          <w:rFonts w:cs="Times New Roman"/>
        </w:rPr>
      </w:pPr>
      <w:r>
        <w:rPr>
          <w:rFonts w:cs="Times New Roman"/>
          <w:b/>
          <w:bCs/>
        </w:rPr>
        <w:t>21</w:t>
      </w:r>
      <w:r w:rsidR="00034B89" w:rsidRPr="00B11EC6">
        <w:rPr>
          <w:rFonts w:cs="Times New Roman"/>
          <w:b/>
          <w:bCs/>
        </w:rPr>
        <w:t>)</w:t>
      </w:r>
      <w:r w:rsidR="00601C41">
        <w:rPr>
          <w:rFonts w:cs="Times New Roman"/>
        </w:rPr>
        <w:t xml:space="preserve"> paragrahv</w:t>
      </w:r>
      <w:r w:rsidR="00601C41" w:rsidRPr="00601C41">
        <w:rPr>
          <w:rFonts w:cs="Times New Roman"/>
        </w:rPr>
        <w:t xml:space="preserve"> 83</w:t>
      </w:r>
      <w:r w:rsidR="00601C41" w:rsidRPr="00601C41">
        <w:rPr>
          <w:rFonts w:cs="Times New Roman"/>
          <w:vertAlign w:val="superscript"/>
        </w:rPr>
        <w:t>2</w:t>
      </w:r>
      <w:r w:rsidR="00601C41">
        <w:rPr>
          <w:rFonts w:cs="Times New Roman"/>
          <w:vertAlign w:val="superscript"/>
        </w:rPr>
        <w:t>9</w:t>
      </w:r>
      <w:r w:rsidR="00601C41" w:rsidRPr="00601C41">
        <w:rPr>
          <w:rFonts w:cs="Times New Roman"/>
          <w:vertAlign w:val="superscript"/>
        </w:rPr>
        <w:t xml:space="preserve"> </w:t>
      </w:r>
      <w:r w:rsidR="00601C41">
        <w:rPr>
          <w:rFonts w:cs="Times New Roman"/>
        </w:rPr>
        <w:t>lõige 2 muudetakse ja sõnastatakse järgmiselt:</w:t>
      </w:r>
    </w:p>
    <w:p w14:paraId="46314A23" w14:textId="77777777" w:rsidR="00CE65DB" w:rsidRDefault="00CE65DB" w:rsidP="00AE0C19">
      <w:pPr>
        <w:pStyle w:val="Vahedeta"/>
        <w:jc w:val="both"/>
        <w:rPr>
          <w:rFonts w:cs="Times New Roman"/>
        </w:rPr>
      </w:pPr>
    </w:p>
    <w:p w14:paraId="05C4D90E" w14:textId="2FF6578F" w:rsidR="00601C41" w:rsidRDefault="00601C41" w:rsidP="00AE0C19">
      <w:pPr>
        <w:pStyle w:val="Vahedeta"/>
        <w:jc w:val="both"/>
        <w:rPr>
          <w:rFonts w:cs="Times New Roman"/>
        </w:rPr>
      </w:pPr>
      <w:r>
        <w:rPr>
          <w:rFonts w:cs="Times New Roman"/>
        </w:rPr>
        <w:t>„(2) I</w:t>
      </w:r>
      <w:r w:rsidRPr="00601C41">
        <w:rPr>
          <w:rFonts w:cs="Times New Roman"/>
        </w:rPr>
        <w:t>sikuandmete ankeedis esitab kontrollitav</w:t>
      </w:r>
      <w:r>
        <w:rPr>
          <w:rFonts w:cs="Times New Roman"/>
        </w:rPr>
        <w:t xml:space="preserve"> järgmised andmed,</w:t>
      </w:r>
      <w:r w:rsidRPr="49BBEA0E">
        <w:rPr>
          <w:rFonts w:asciiTheme="minorHAnsi" w:hAnsiTheme="minorHAnsi"/>
          <w:sz w:val="22"/>
        </w:rPr>
        <w:t xml:space="preserve"> </w:t>
      </w:r>
      <w:r w:rsidRPr="00601C41">
        <w:rPr>
          <w:rFonts w:cs="Times New Roman"/>
        </w:rPr>
        <w:t>mis võimaldavad kontrollida käesoleva seaduse § 83</w:t>
      </w:r>
      <w:r w:rsidRPr="00601C41">
        <w:rPr>
          <w:rFonts w:cs="Times New Roman"/>
          <w:vertAlign w:val="superscript"/>
        </w:rPr>
        <w:t>28</w:t>
      </w:r>
      <w:r w:rsidRPr="00601C41">
        <w:rPr>
          <w:rFonts w:cs="Times New Roman"/>
        </w:rPr>
        <w:t> lõikes 1 nimetatud asjaolude esinemist</w:t>
      </w:r>
      <w:r>
        <w:rPr>
          <w:rFonts w:cs="Times New Roman"/>
        </w:rPr>
        <w:t>:</w:t>
      </w:r>
    </w:p>
    <w:p w14:paraId="21AA1470" w14:textId="77777777" w:rsidR="00601C41" w:rsidRPr="00601C41" w:rsidRDefault="00601C41" w:rsidP="00AE0C19">
      <w:pPr>
        <w:pStyle w:val="Vahedeta"/>
        <w:jc w:val="both"/>
        <w:rPr>
          <w:rFonts w:cs="Times New Roman"/>
        </w:rPr>
      </w:pPr>
      <w:r w:rsidRPr="00601C41">
        <w:rPr>
          <w:rFonts w:cs="Times New Roman"/>
        </w:rPr>
        <w:t>1) ees- ja perekonnanimi;</w:t>
      </w:r>
    </w:p>
    <w:p w14:paraId="14DEE40F" w14:textId="56FE10D2" w:rsidR="00601C41" w:rsidRPr="00601C41" w:rsidRDefault="00601C41" w:rsidP="00AE0C19">
      <w:pPr>
        <w:pStyle w:val="Vahedeta"/>
        <w:jc w:val="both"/>
        <w:rPr>
          <w:rFonts w:cs="Times New Roman"/>
        </w:rPr>
      </w:pPr>
      <w:r w:rsidRPr="00601C41">
        <w:rPr>
          <w:rFonts w:cs="Times New Roman"/>
        </w:rPr>
        <w:t xml:space="preserve">2) </w:t>
      </w:r>
      <w:r w:rsidR="00893CC9" w:rsidRPr="00601C41">
        <w:rPr>
          <w:rFonts w:cs="Times New Roman"/>
        </w:rPr>
        <w:t>isikukood, selle puudumisel sünniaeg</w:t>
      </w:r>
      <w:r w:rsidRPr="00601C41">
        <w:rPr>
          <w:rFonts w:cs="Times New Roman"/>
        </w:rPr>
        <w:t>;</w:t>
      </w:r>
    </w:p>
    <w:p w14:paraId="45DFBEFC" w14:textId="4A1148DD" w:rsidR="00601C41" w:rsidRPr="00601C41" w:rsidRDefault="00601C41" w:rsidP="00AE0C19">
      <w:pPr>
        <w:pStyle w:val="Vahedeta"/>
        <w:jc w:val="both"/>
        <w:rPr>
          <w:rFonts w:cs="Times New Roman"/>
        </w:rPr>
      </w:pPr>
      <w:r w:rsidRPr="00601C41">
        <w:rPr>
          <w:rFonts w:cs="Times New Roman"/>
        </w:rPr>
        <w:t>3) sünnikoha riik, maakond, vald ja linn;</w:t>
      </w:r>
    </w:p>
    <w:p w14:paraId="33AE917B" w14:textId="4862A786" w:rsidR="00601C41" w:rsidRPr="00601C41" w:rsidRDefault="00601C41" w:rsidP="00AE0C19">
      <w:pPr>
        <w:pStyle w:val="Vahedeta"/>
        <w:jc w:val="both"/>
        <w:rPr>
          <w:rFonts w:cs="Times New Roman"/>
        </w:rPr>
      </w:pPr>
      <w:r w:rsidRPr="00601C41">
        <w:rPr>
          <w:rFonts w:cs="Times New Roman"/>
        </w:rPr>
        <w:t xml:space="preserve">4) </w:t>
      </w:r>
      <w:commentRangeStart w:id="35"/>
      <w:r w:rsidRPr="00601C41">
        <w:rPr>
          <w:rFonts w:cs="Times New Roman"/>
        </w:rPr>
        <w:t>varem kasutatud nimed</w:t>
      </w:r>
      <w:commentRangeEnd w:id="35"/>
      <w:r w:rsidR="00893CC9">
        <w:rPr>
          <w:rStyle w:val="Kommentaariviide"/>
          <w:rFonts w:asciiTheme="minorHAnsi" w:hAnsiTheme="minorHAnsi"/>
        </w:rPr>
        <w:commentReference w:id="35"/>
      </w:r>
      <w:r w:rsidRPr="00601C41">
        <w:rPr>
          <w:rFonts w:cs="Times New Roman"/>
        </w:rPr>
        <w:t>, sealhulgas neiupõlvenimi, ja nende muutmise põhjused;</w:t>
      </w:r>
    </w:p>
    <w:p w14:paraId="4B0FDD8C" w14:textId="1BB3914E" w:rsidR="00601C41" w:rsidRPr="00601C41" w:rsidRDefault="00601C41" w:rsidP="00AE0C19">
      <w:pPr>
        <w:pStyle w:val="Vahedeta"/>
        <w:jc w:val="both"/>
        <w:rPr>
          <w:rFonts w:cs="Times New Roman"/>
        </w:rPr>
      </w:pPr>
      <w:r w:rsidRPr="00601C41">
        <w:rPr>
          <w:rFonts w:cs="Times New Roman"/>
        </w:rPr>
        <w:t>5) sidevahendite andmed, nagu telefoninumber, e-posti aadress, kasutajanimi;</w:t>
      </w:r>
    </w:p>
    <w:p w14:paraId="3AB310BD" w14:textId="5ADF812D" w:rsidR="00601C41" w:rsidRPr="00601C41" w:rsidRDefault="00601C41" w:rsidP="00AE0C19">
      <w:pPr>
        <w:pStyle w:val="Vahedeta"/>
        <w:jc w:val="both"/>
        <w:rPr>
          <w:rFonts w:cs="Times New Roman"/>
        </w:rPr>
      </w:pPr>
      <w:r w:rsidRPr="00601C41">
        <w:rPr>
          <w:rFonts w:cs="Times New Roman"/>
        </w:rPr>
        <w:t>6) passi või ID-kaardi andmed;</w:t>
      </w:r>
    </w:p>
    <w:p w14:paraId="0295E414" w14:textId="7618B01A" w:rsidR="00601C41" w:rsidRPr="00601C41" w:rsidRDefault="00601C41" w:rsidP="00AE0C19">
      <w:pPr>
        <w:pStyle w:val="Vahedeta"/>
        <w:jc w:val="both"/>
        <w:rPr>
          <w:rFonts w:cs="Times New Roman"/>
        </w:rPr>
      </w:pPr>
      <w:r w:rsidRPr="00601C41">
        <w:rPr>
          <w:rFonts w:cs="Times New Roman"/>
        </w:rPr>
        <w:t>7) elukohtade andmed;</w:t>
      </w:r>
    </w:p>
    <w:p w14:paraId="4B5B7655" w14:textId="1DA77AC6" w:rsidR="00601C41" w:rsidRPr="00601C41" w:rsidRDefault="00601C41" w:rsidP="00AE0C19">
      <w:pPr>
        <w:pStyle w:val="Vahedeta"/>
        <w:jc w:val="both"/>
        <w:rPr>
          <w:rFonts w:cs="Times New Roman"/>
        </w:rPr>
      </w:pPr>
      <w:r w:rsidRPr="00601C41">
        <w:rPr>
          <w:rFonts w:cs="Times New Roman"/>
        </w:rPr>
        <w:t>8) perekonnaseis;</w:t>
      </w:r>
    </w:p>
    <w:p w14:paraId="0ED77506" w14:textId="583919E1" w:rsidR="00601C41" w:rsidRPr="00601C41" w:rsidRDefault="00601C41" w:rsidP="00AE0C19">
      <w:pPr>
        <w:pStyle w:val="Vahedeta"/>
        <w:jc w:val="both"/>
        <w:rPr>
          <w:rFonts w:cs="Times New Roman"/>
        </w:rPr>
      </w:pPr>
      <w:r w:rsidRPr="00601C41">
        <w:rPr>
          <w:rFonts w:cs="Times New Roman"/>
        </w:rPr>
        <w:t>9) lähedaste isikute andmed;</w:t>
      </w:r>
    </w:p>
    <w:p w14:paraId="7AB11EFF" w14:textId="25D2CCD8" w:rsidR="00601C41" w:rsidRPr="00601C41" w:rsidRDefault="00601C41" w:rsidP="00AE0C19">
      <w:pPr>
        <w:pStyle w:val="Vahedeta"/>
        <w:jc w:val="both"/>
        <w:rPr>
          <w:rFonts w:cs="Times New Roman"/>
        </w:rPr>
      </w:pPr>
      <w:r w:rsidRPr="00601C41">
        <w:rPr>
          <w:rFonts w:cs="Times New Roman"/>
        </w:rPr>
        <w:t>10) hariduskäigu andmed;</w:t>
      </w:r>
    </w:p>
    <w:p w14:paraId="77FF2933" w14:textId="72060A4D" w:rsidR="00601C41" w:rsidRPr="00601C41" w:rsidRDefault="00601C41" w:rsidP="00AE0C19">
      <w:pPr>
        <w:pStyle w:val="Vahedeta"/>
        <w:jc w:val="both"/>
        <w:rPr>
          <w:rFonts w:cs="Times New Roman"/>
        </w:rPr>
      </w:pPr>
      <w:r w:rsidRPr="00601C41">
        <w:rPr>
          <w:rFonts w:cs="Times New Roman"/>
        </w:rPr>
        <w:t xml:space="preserve">11) </w:t>
      </w:r>
      <w:commentRangeStart w:id="36"/>
      <w:r w:rsidRPr="00601C41">
        <w:rPr>
          <w:rFonts w:cs="Times New Roman"/>
        </w:rPr>
        <w:t>varasemate töökohtade andmed;</w:t>
      </w:r>
      <w:commentRangeEnd w:id="36"/>
      <w:r w:rsidR="00D7391E">
        <w:rPr>
          <w:rStyle w:val="Kommentaariviide"/>
          <w:rFonts w:asciiTheme="minorHAnsi" w:hAnsiTheme="minorHAnsi"/>
        </w:rPr>
        <w:commentReference w:id="36"/>
      </w:r>
    </w:p>
    <w:p w14:paraId="12DC8071" w14:textId="328F9E30" w:rsidR="00601C41" w:rsidRPr="00601C41" w:rsidRDefault="00601C41" w:rsidP="00AE0C19">
      <w:pPr>
        <w:pStyle w:val="Vahedeta"/>
        <w:jc w:val="both"/>
        <w:rPr>
          <w:rFonts w:cs="Times New Roman"/>
        </w:rPr>
      </w:pPr>
      <w:r w:rsidRPr="00601C41">
        <w:rPr>
          <w:rFonts w:cs="Times New Roman"/>
        </w:rPr>
        <w:t>12) andmed nii Eestis kui ka välisriigis läbitud kaitseväeteenistuse ja sõjalise väljaõppe kohta;</w:t>
      </w:r>
    </w:p>
    <w:p w14:paraId="30382CB8" w14:textId="4B27154E" w:rsidR="00601C41" w:rsidRPr="00601C41" w:rsidRDefault="00601C41" w:rsidP="00AE0C19">
      <w:pPr>
        <w:pStyle w:val="Vahedeta"/>
        <w:jc w:val="both"/>
        <w:rPr>
          <w:rFonts w:cs="Times New Roman"/>
        </w:rPr>
      </w:pPr>
      <w:r w:rsidRPr="00601C41">
        <w:rPr>
          <w:rFonts w:cs="Times New Roman"/>
        </w:rPr>
        <w:t>13) kriminaal- või väärteokaristuste andmed, sõltumata nende määramise ajast;</w:t>
      </w:r>
    </w:p>
    <w:p w14:paraId="76185520" w14:textId="6F79BDDB" w:rsidR="00601C41" w:rsidRPr="00601C41" w:rsidRDefault="00601C41" w:rsidP="00AE0C19">
      <w:pPr>
        <w:pStyle w:val="Vahedeta"/>
        <w:jc w:val="both"/>
        <w:rPr>
          <w:rFonts w:cs="Times New Roman"/>
        </w:rPr>
      </w:pPr>
      <w:r w:rsidRPr="00601C41">
        <w:rPr>
          <w:rFonts w:cs="Times New Roman"/>
        </w:rPr>
        <w:t>14) toimuva kriminaal- või väärteomenetluse andmed;</w:t>
      </w:r>
    </w:p>
    <w:p w14:paraId="1E869501" w14:textId="71D8BDD8" w:rsidR="00601C41" w:rsidRDefault="00601C41" w:rsidP="00AE0C19">
      <w:pPr>
        <w:pStyle w:val="Vahedeta"/>
        <w:jc w:val="both"/>
        <w:rPr>
          <w:rFonts w:cs="Times New Roman"/>
        </w:rPr>
      </w:pPr>
      <w:r w:rsidRPr="00601C41">
        <w:rPr>
          <w:rFonts w:cs="Times New Roman"/>
        </w:rPr>
        <w:t>15) kriminaalmenetluses kahtlustatava, süüdistatava, tunnistaja või kannatanuna osalemise andmed</w:t>
      </w:r>
      <w:r>
        <w:rPr>
          <w:rFonts w:cs="Times New Roman"/>
        </w:rPr>
        <w:t>.</w:t>
      </w:r>
      <w:r w:rsidR="00C45995">
        <w:rPr>
          <w:rFonts w:cs="Times New Roman"/>
        </w:rPr>
        <w:t>“;</w:t>
      </w:r>
    </w:p>
    <w:p w14:paraId="5787A7F5" w14:textId="77777777" w:rsidR="000C1E11" w:rsidRPr="00601C41" w:rsidRDefault="000C1E11" w:rsidP="00AE0C19">
      <w:pPr>
        <w:pStyle w:val="Vahedeta"/>
        <w:jc w:val="both"/>
        <w:rPr>
          <w:rFonts w:cs="Times New Roman"/>
        </w:rPr>
      </w:pPr>
    </w:p>
    <w:p w14:paraId="0B292615" w14:textId="2771B5D4" w:rsidR="009B2152" w:rsidRPr="00B23B37" w:rsidRDefault="00A46EAD" w:rsidP="00AE0C19">
      <w:pPr>
        <w:pStyle w:val="Vahedeta"/>
        <w:rPr>
          <w:rFonts w:cs="Times New Roman"/>
        </w:rPr>
      </w:pPr>
      <w:r>
        <w:rPr>
          <w:rFonts w:cs="Times New Roman"/>
          <w:b/>
          <w:bCs/>
        </w:rPr>
        <w:t>22</w:t>
      </w:r>
      <w:r w:rsidR="00034B89" w:rsidRPr="00B11EC6">
        <w:rPr>
          <w:rFonts w:cs="Times New Roman"/>
          <w:b/>
          <w:bCs/>
        </w:rPr>
        <w:t>)</w:t>
      </w:r>
      <w:r w:rsidR="009B2152" w:rsidRPr="008E2FE2">
        <w:rPr>
          <w:rFonts w:cs="Times New Roman"/>
        </w:rPr>
        <w:t xml:space="preserve"> paragrahvi </w:t>
      </w:r>
      <w:commentRangeStart w:id="37"/>
      <w:r w:rsidR="009B2152" w:rsidRPr="008E2FE2">
        <w:rPr>
          <w:rFonts w:cs="Times New Roman"/>
        </w:rPr>
        <w:t>83</w:t>
      </w:r>
      <w:r w:rsidR="009B2152" w:rsidRPr="00B23B37">
        <w:rPr>
          <w:rFonts w:cs="Times New Roman"/>
          <w:vertAlign w:val="superscript"/>
        </w:rPr>
        <w:t xml:space="preserve">29 </w:t>
      </w:r>
      <w:r w:rsidR="009B2152" w:rsidRPr="00B23B37">
        <w:rPr>
          <w:rFonts w:cs="Times New Roman"/>
        </w:rPr>
        <w:t xml:space="preserve">täiendatakse lõikega 7 </w:t>
      </w:r>
      <w:commentRangeEnd w:id="37"/>
      <w:r w:rsidR="00637386">
        <w:rPr>
          <w:rStyle w:val="Kommentaariviide"/>
          <w:rFonts w:asciiTheme="minorHAnsi" w:hAnsiTheme="minorHAnsi"/>
        </w:rPr>
        <w:commentReference w:id="37"/>
      </w:r>
      <w:r w:rsidR="009B2152" w:rsidRPr="00B23B37">
        <w:rPr>
          <w:rFonts w:cs="Times New Roman"/>
        </w:rPr>
        <w:t>järgmises sõnastuses:</w:t>
      </w:r>
    </w:p>
    <w:p w14:paraId="44A6A7B4" w14:textId="10845F55" w:rsidR="009B2152" w:rsidRDefault="009B2152" w:rsidP="00AE0C19">
      <w:pPr>
        <w:pStyle w:val="Vahedeta"/>
        <w:rPr>
          <w:rFonts w:cs="Times New Roman"/>
        </w:rPr>
      </w:pPr>
      <w:r w:rsidRPr="00A525CC">
        <w:rPr>
          <w:rFonts w:cs="Times New Roman"/>
        </w:rPr>
        <w:t xml:space="preserve">„(7) Ettevõtja esitab tegevusloa andjale nimekirja ettevõtja töötajate, alltöövõtjate ja teenuse osutajate kohta, kellel on juurdepääs sõjarelvadele, </w:t>
      </w:r>
      <w:r w:rsidR="008A36C4">
        <w:rPr>
          <w:rFonts w:cs="Times New Roman"/>
        </w:rPr>
        <w:t xml:space="preserve">relvasüsteemidele, sõjarelva </w:t>
      </w:r>
      <w:r w:rsidRPr="00A525CC">
        <w:rPr>
          <w:rFonts w:cs="Times New Roman"/>
        </w:rPr>
        <w:t>laskemoonale, lahingumoonale ja nende olulistele osadele või nendega seotud teabele.</w:t>
      </w:r>
      <w:r w:rsidR="00E0503C" w:rsidRPr="00D76BA2">
        <w:rPr>
          <w:rFonts w:cs="Times New Roman"/>
        </w:rPr>
        <w:t>“;</w:t>
      </w:r>
    </w:p>
    <w:p w14:paraId="20CE80D4" w14:textId="77777777" w:rsidR="00775C6D" w:rsidRPr="00D76BA2" w:rsidRDefault="00775C6D" w:rsidP="00AE0C19">
      <w:pPr>
        <w:pStyle w:val="Vahedeta"/>
        <w:rPr>
          <w:rFonts w:cs="Times New Roman"/>
        </w:rPr>
      </w:pPr>
    </w:p>
    <w:p w14:paraId="6EF3E63E" w14:textId="67EB5EE3" w:rsidR="00F72738" w:rsidRDefault="00A46EAD" w:rsidP="00AE0C19">
      <w:pPr>
        <w:pStyle w:val="Vahedeta"/>
        <w:jc w:val="both"/>
        <w:rPr>
          <w:rFonts w:cs="Times New Roman"/>
        </w:rPr>
      </w:pPr>
      <w:r>
        <w:rPr>
          <w:rFonts w:cs="Times New Roman"/>
          <w:b/>
          <w:bCs/>
        </w:rPr>
        <w:t>23</w:t>
      </w:r>
      <w:r w:rsidR="5D66ADDA" w:rsidRPr="00486F24">
        <w:rPr>
          <w:rFonts w:cs="Times New Roman"/>
          <w:b/>
        </w:rPr>
        <w:t>)</w:t>
      </w:r>
      <w:r w:rsidR="000F4CAB" w:rsidRPr="00DC6A71">
        <w:rPr>
          <w:rFonts w:cs="Times New Roman"/>
        </w:rPr>
        <w:t xml:space="preserve"> paragrahvi 83</w:t>
      </w:r>
      <w:r w:rsidR="000F4CAB" w:rsidRPr="00DC6A71">
        <w:rPr>
          <w:rFonts w:cs="Times New Roman"/>
          <w:vertAlign w:val="superscript"/>
        </w:rPr>
        <w:t>33</w:t>
      </w:r>
      <w:r w:rsidR="000F4CAB" w:rsidRPr="00DC6A71">
        <w:rPr>
          <w:rFonts w:cs="Times New Roman"/>
        </w:rPr>
        <w:t xml:space="preserve"> lõike 1 punkt</w:t>
      </w:r>
      <w:r w:rsidR="00C22997">
        <w:rPr>
          <w:rFonts w:cs="Times New Roman"/>
        </w:rPr>
        <w:t>id 2</w:t>
      </w:r>
      <w:r w:rsidR="006A6A30">
        <w:rPr>
          <w:rFonts w:cs="Times New Roman"/>
        </w:rPr>
        <w:t>–</w:t>
      </w:r>
      <w:r w:rsidR="000F4CAB" w:rsidRPr="00DC6A71">
        <w:rPr>
          <w:rFonts w:cs="Times New Roman"/>
        </w:rPr>
        <w:t xml:space="preserve">4 </w:t>
      </w:r>
      <w:r w:rsidR="00F72738">
        <w:rPr>
          <w:rFonts w:cs="Times New Roman"/>
        </w:rPr>
        <w:t>muudetakse ja sõnastatakse järgmiselt:</w:t>
      </w:r>
    </w:p>
    <w:p w14:paraId="57AD9B71" w14:textId="5E0FBDE6" w:rsidR="00C22997" w:rsidRDefault="00F72738" w:rsidP="00AE0C19">
      <w:pPr>
        <w:pStyle w:val="Vahedeta"/>
        <w:jc w:val="both"/>
        <w:rPr>
          <w:rFonts w:cs="Times New Roman"/>
        </w:rPr>
      </w:pPr>
      <w:r>
        <w:rPr>
          <w:rFonts w:cs="Times New Roman"/>
        </w:rPr>
        <w:t>„</w:t>
      </w:r>
      <w:r w:rsidR="00C22997">
        <w:rPr>
          <w:rFonts w:cs="Times New Roman"/>
        </w:rPr>
        <w:t xml:space="preserve">2) </w:t>
      </w:r>
      <w:r w:rsidR="00A53212">
        <w:rPr>
          <w:rFonts w:cs="Times New Roman"/>
        </w:rPr>
        <w:t>sõjarelva, selle olulise osa, relvasüsteemi või selle olulise osa ümbertegemine teenuse osutamisena;</w:t>
      </w:r>
    </w:p>
    <w:p w14:paraId="7715723F" w14:textId="7C40E0CD" w:rsidR="00C22997" w:rsidRDefault="00C22997" w:rsidP="00AE0C19">
      <w:pPr>
        <w:pStyle w:val="Vahedeta"/>
        <w:jc w:val="both"/>
        <w:rPr>
          <w:rFonts w:cs="Times New Roman"/>
        </w:rPr>
      </w:pPr>
      <w:r>
        <w:rPr>
          <w:rFonts w:cs="Times New Roman"/>
        </w:rPr>
        <w:t>3)</w:t>
      </w:r>
      <w:r w:rsidR="00AD6B66">
        <w:rPr>
          <w:rFonts w:cs="Times New Roman"/>
        </w:rPr>
        <w:t> </w:t>
      </w:r>
      <w:r w:rsidR="00A53212">
        <w:rPr>
          <w:rFonts w:cs="Times New Roman"/>
        </w:rPr>
        <w:t>sõjarelva, selle olulise osa, relvasüsteemi, selle olulise osa,</w:t>
      </w:r>
      <w:r w:rsidR="00C86DD2">
        <w:rPr>
          <w:rFonts w:cs="Times New Roman"/>
        </w:rPr>
        <w:t xml:space="preserve"> sõjarelva</w:t>
      </w:r>
      <w:r w:rsidR="00A53212">
        <w:rPr>
          <w:rFonts w:cs="Times New Roman"/>
        </w:rPr>
        <w:t xml:space="preserve"> laskemoona või lahingumoona vedamine;</w:t>
      </w:r>
    </w:p>
    <w:p w14:paraId="4007525A" w14:textId="585A4676" w:rsidR="000F4CAB" w:rsidRPr="00DC6A71" w:rsidRDefault="00F72738" w:rsidP="00AE0C19">
      <w:pPr>
        <w:pStyle w:val="Vahedeta"/>
        <w:jc w:val="both"/>
        <w:rPr>
          <w:rFonts w:cs="Times New Roman"/>
        </w:rPr>
      </w:pPr>
      <w:r>
        <w:rPr>
          <w:rFonts w:cs="Times New Roman"/>
        </w:rPr>
        <w:t>4) relvasüsteemi või selle olulise osa valmistamine</w:t>
      </w:r>
      <w:r w:rsidR="000F4CAB" w:rsidRPr="00DC6A71">
        <w:rPr>
          <w:rFonts w:cs="Times New Roman"/>
        </w:rPr>
        <w:t>;</w:t>
      </w:r>
      <w:r w:rsidR="00517295">
        <w:rPr>
          <w:rFonts w:cs="Times New Roman"/>
        </w:rPr>
        <w:t>“;</w:t>
      </w:r>
    </w:p>
    <w:p w14:paraId="3542A890" w14:textId="77777777" w:rsidR="000F4CAB" w:rsidRDefault="000F4CAB" w:rsidP="00AE0C19">
      <w:pPr>
        <w:pStyle w:val="Vahedeta"/>
        <w:jc w:val="both"/>
        <w:rPr>
          <w:rFonts w:cs="Times New Roman"/>
          <w:szCs w:val="24"/>
        </w:rPr>
      </w:pPr>
    </w:p>
    <w:p w14:paraId="6EC94D73" w14:textId="530D19DF" w:rsidR="00FA2938" w:rsidRDefault="00A46EAD" w:rsidP="00AE0C19">
      <w:pPr>
        <w:pStyle w:val="Vahedeta"/>
        <w:jc w:val="both"/>
        <w:rPr>
          <w:rFonts w:cs="Times New Roman"/>
        </w:rPr>
      </w:pPr>
      <w:r>
        <w:rPr>
          <w:rFonts w:cs="Times New Roman"/>
          <w:b/>
          <w:bCs/>
        </w:rPr>
        <w:t>24</w:t>
      </w:r>
      <w:r w:rsidR="000F4CAB" w:rsidRPr="00486F24">
        <w:rPr>
          <w:rFonts w:cs="Times New Roman"/>
          <w:b/>
        </w:rPr>
        <w:t>)</w:t>
      </w:r>
      <w:r w:rsidR="000F4CAB" w:rsidRPr="00DC6A71">
        <w:rPr>
          <w:rFonts w:cs="Times New Roman"/>
        </w:rPr>
        <w:t xml:space="preserve"> </w:t>
      </w:r>
      <w:r w:rsidR="5D66ADDA" w:rsidRPr="00DC6A71">
        <w:rPr>
          <w:rFonts w:cs="Times New Roman"/>
        </w:rPr>
        <w:t>paragrahvi 83</w:t>
      </w:r>
      <w:r w:rsidR="5D66ADDA" w:rsidRPr="00DC6A71">
        <w:rPr>
          <w:rFonts w:cs="Times New Roman"/>
          <w:vertAlign w:val="superscript"/>
        </w:rPr>
        <w:t xml:space="preserve">33 </w:t>
      </w:r>
      <w:r w:rsidR="5D66ADDA" w:rsidRPr="00DC6A71">
        <w:rPr>
          <w:rFonts w:cs="Times New Roman"/>
        </w:rPr>
        <w:t>täiendatakse lõikega 3</w:t>
      </w:r>
      <w:r w:rsidR="5D66ADDA" w:rsidRPr="00DC6A71">
        <w:rPr>
          <w:rFonts w:cs="Times New Roman"/>
          <w:vertAlign w:val="superscript"/>
        </w:rPr>
        <w:t>1</w:t>
      </w:r>
      <w:r w:rsidR="5D66ADDA" w:rsidRPr="00DC6A71">
        <w:rPr>
          <w:rFonts w:cs="Times New Roman"/>
        </w:rPr>
        <w:t xml:space="preserve"> järgmises sõnastuses:</w:t>
      </w:r>
    </w:p>
    <w:p w14:paraId="3C219B2F" w14:textId="77777777" w:rsidR="003A7056" w:rsidRPr="00DC6A71" w:rsidRDefault="003A7056" w:rsidP="00AE0C19">
      <w:pPr>
        <w:pStyle w:val="Vahedeta"/>
        <w:jc w:val="both"/>
        <w:rPr>
          <w:rFonts w:cs="Times New Roman"/>
        </w:rPr>
      </w:pPr>
    </w:p>
    <w:p w14:paraId="5F98DAD5" w14:textId="5E7E60EB" w:rsidR="00FA2938" w:rsidRDefault="00FA2938" w:rsidP="00AE0C19">
      <w:pPr>
        <w:pStyle w:val="Vahedeta"/>
        <w:jc w:val="both"/>
        <w:rPr>
          <w:rFonts w:cs="Times New Roman"/>
        </w:rPr>
      </w:pPr>
      <w:r w:rsidRPr="00DC6A71">
        <w:rPr>
          <w:rFonts w:cs="Times New Roman"/>
        </w:rPr>
        <w:t>„(3</w:t>
      </w:r>
      <w:r w:rsidRPr="00DC6A71">
        <w:rPr>
          <w:rFonts w:cs="Times New Roman"/>
          <w:vertAlign w:val="superscript"/>
        </w:rPr>
        <w:t>1</w:t>
      </w:r>
      <w:r w:rsidRPr="00DC6A71">
        <w:rPr>
          <w:rFonts w:cs="Times New Roman"/>
        </w:rPr>
        <w:t xml:space="preserve">) Käesoleva paragrahvi lõike 1 punktis 3 nimetatud teenust osutava ettevõtja suhtes, kellele on mõnes teises </w:t>
      </w:r>
      <w:r w:rsidR="00F150D2" w:rsidRPr="00DC6A71">
        <w:rPr>
          <w:rFonts w:cs="Times New Roman"/>
        </w:rPr>
        <w:t>E</w:t>
      </w:r>
      <w:r w:rsidRPr="00DC6A71">
        <w:rPr>
          <w:rFonts w:cs="Times New Roman"/>
        </w:rPr>
        <w:t xml:space="preserve">uroopa </w:t>
      </w:r>
      <w:r w:rsidR="0096008A" w:rsidRPr="00DC6A71">
        <w:rPr>
          <w:rFonts w:cs="Times New Roman"/>
        </w:rPr>
        <w:t>L</w:t>
      </w:r>
      <w:r w:rsidRPr="00DC6A71">
        <w:rPr>
          <w:rFonts w:cs="Times New Roman"/>
        </w:rPr>
        <w:t xml:space="preserve">iidu liikmesriigis antud tegevusluba, ei kohaldata käesoleva paragrahvi lõikes 3 nimetatud nõuet, kui tegu on </w:t>
      </w:r>
      <w:del w:id="38" w:author="Toimetaja" w:date="2024-06-06T09:54:00Z">
        <w:r w:rsidRPr="00DC6A71" w:rsidDel="00D7391E">
          <w:rPr>
            <w:rFonts w:cs="Times New Roman"/>
          </w:rPr>
          <w:delText xml:space="preserve">ühekordse </w:delText>
        </w:r>
      </w:del>
      <w:r w:rsidRPr="00DC6A71">
        <w:rPr>
          <w:rFonts w:cs="Times New Roman"/>
        </w:rPr>
        <w:t xml:space="preserve">teenuse </w:t>
      </w:r>
      <w:commentRangeStart w:id="39"/>
      <w:ins w:id="40" w:author="Toimetaja" w:date="2024-06-06T09:54:00Z">
        <w:r w:rsidR="00D7391E" w:rsidRPr="00DC6A71">
          <w:rPr>
            <w:rFonts w:cs="Times New Roman"/>
          </w:rPr>
          <w:t xml:space="preserve">ühekordse </w:t>
        </w:r>
      </w:ins>
      <w:r w:rsidRPr="00DC6A71">
        <w:rPr>
          <w:rFonts w:cs="Times New Roman"/>
        </w:rPr>
        <w:t>osutamisega</w:t>
      </w:r>
      <w:commentRangeEnd w:id="39"/>
      <w:r w:rsidR="006B5AC0">
        <w:rPr>
          <w:rStyle w:val="Kommentaariviide"/>
          <w:rFonts w:asciiTheme="minorHAnsi" w:hAnsiTheme="minorHAnsi"/>
        </w:rPr>
        <w:commentReference w:id="39"/>
      </w:r>
      <w:r w:rsidRPr="00DC6A71">
        <w:rPr>
          <w:rFonts w:cs="Times New Roman"/>
        </w:rPr>
        <w:t>.“;</w:t>
      </w:r>
    </w:p>
    <w:p w14:paraId="27079C10" w14:textId="1BA7AD4B" w:rsidR="00486F24" w:rsidRDefault="00486F24" w:rsidP="00AE0C19">
      <w:pPr>
        <w:pStyle w:val="Vahedeta"/>
        <w:jc w:val="both"/>
        <w:rPr>
          <w:rFonts w:cs="Times New Roman"/>
        </w:rPr>
      </w:pPr>
    </w:p>
    <w:p w14:paraId="0AAFDF9B" w14:textId="4B31C780" w:rsidR="00486F24" w:rsidRDefault="00A46EAD" w:rsidP="00AE0C19">
      <w:pPr>
        <w:pStyle w:val="Vahedeta"/>
        <w:jc w:val="both"/>
        <w:rPr>
          <w:rFonts w:cs="Times New Roman"/>
        </w:rPr>
      </w:pPr>
      <w:r>
        <w:rPr>
          <w:rFonts w:cs="Times New Roman"/>
          <w:b/>
        </w:rPr>
        <w:t>25</w:t>
      </w:r>
      <w:r w:rsidR="00486F24" w:rsidRPr="00486F24">
        <w:rPr>
          <w:rFonts w:cs="Times New Roman"/>
          <w:b/>
        </w:rPr>
        <w:t>)</w:t>
      </w:r>
      <w:r w:rsidR="00486F24">
        <w:rPr>
          <w:rFonts w:cs="Times New Roman"/>
          <w:b/>
        </w:rPr>
        <w:t xml:space="preserve"> </w:t>
      </w:r>
      <w:r w:rsidR="00486F24" w:rsidRPr="00486F24">
        <w:rPr>
          <w:rFonts w:cs="Times New Roman"/>
        </w:rPr>
        <w:t>paragrahvi 83</w:t>
      </w:r>
      <w:r w:rsidR="00486F24" w:rsidRPr="00486F24">
        <w:rPr>
          <w:rFonts w:cs="Times New Roman"/>
          <w:vertAlign w:val="superscript"/>
        </w:rPr>
        <w:t>47</w:t>
      </w:r>
      <w:r w:rsidR="00486F24" w:rsidRPr="00486F24">
        <w:rPr>
          <w:rFonts w:cs="Times New Roman"/>
        </w:rPr>
        <w:t> lõige 4 muudetakse ja sõnastatakse järgmiselt:</w:t>
      </w:r>
    </w:p>
    <w:p w14:paraId="61AD695F" w14:textId="7AEBE28B" w:rsidR="00486F24" w:rsidRPr="00C86DD2" w:rsidRDefault="00C86DD2" w:rsidP="00AE0C19">
      <w:pPr>
        <w:autoSpaceDE w:val="0"/>
        <w:autoSpaceDN w:val="0"/>
        <w:spacing w:before="40" w:after="40" w:line="240" w:lineRule="auto"/>
        <w:jc w:val="both"/>
        <w:rPr>
          <w:rFonts w:ascii="Times New Roman" w:hAnsi="Times New Roman" w:cs="Times New Roman"/>
          <w:sz w:val="24"/>
          <w:szCs w:val="24"/>
        </w:rPr>
      </w:pPr>
      <w:r>
        <w:rPr>
          <w:rFonts w:ascii="Times New Roman" w:hAnsi="Times New Roman" w:cs="Times New Roman"/>
          <w:sz w:val="24"/>
          <w:szCs w:val="24"/>
        </w:rPr>
        <w:t>„</w:t>
      </w:r>
      <w:r w:rsidR="00486F24">
        <w:rPr>
          <w:rFonts w:ascii="Times New Roman" w:hAnsi="Times New Roman" w:cs="Times New Roman"/>
          <w:sz w:val="24"/>
          <w:szCs w:val="24"/>
        </w:rPr>
        <w:t xml:space="preserve">(4) </w:t>
      </w:r>
      <w:r w:rsidR="00C30C10" w:rsidRPr="00C30C10">
        <w:rPr>
          <w:rFonts w:ascii="Times New Roman" w:hAnsi="Times New Roman" w:cs="Times New Roman"/>
          <w:sz w:val="24"/>
          <w:szCs w:val="24"/>
        </w:rPr>
        <w:t>Sõjarelva võib soetada ka isik, kellel on käesoleva seaduse § 83</w:t>
      </w:r>
      <w:r w:rsidR="00C30C10">
        <w:rPr>
          <w:rFonts w:ascii="Times New Roman" w:hAnsi="Times New Roman" w:cs="Times New Roman"/>
          <w:sz w:val="24"/>
          <w:szCs w:val="24"/>
          <w:vertAlign w:val="superscript"/>
        </w:rPr>
        <w:t>33</w:t>
      </w:r>
      <w:r w:rsidR="00C30C10" w:rsidRPr="00C30C10">
        <w:rPr>
          <w:rFonts w:ascii="Times New Roman" w:hAnsi="Times New Roman" w:cs="Times New Roman"/>
          <w:sz w:val="24"/>
          <w:szCs w:val="24"/>
        </w:rPr>
        <w:t xml:space="preserve"> lõike 1 punktis </w:t>
      </w:r>
      <w:r w:rsidR="00C30C10">
        <w:rPr>
          <w:rFonts w:ascii="Times New Roman" w:hAnsi="Times New Roman" w:cs="Times New Roman"/>
          <w:sz w:val="24"/>
          <w:szCs w:val="24"/>
        </w:rPr>
        <w:t>2</w:t>
      </w:r>
      <w:r w:rsidR="00AB0D3F">
        <w:rPr>
          <w:rFonts w:ascii="Times New Roman" w:hAnsi="Times New Roman" w:cs="Times New Roman"/>
          <w:sz w:val="24"/>
          <w:szCs w:val="24"/>
        </w:rPr>
        <w:t>, 4</w:t>
      </w:r>
      <w:r w:rsidR="00C30C10" w:rsidRPr="00C30C10">
        <w:rPr>
          <w:rFonts w:ascii="Times New Roman" w:hAnsi="Times New Roman" w:cs="Times New Roman"/>
          <w:sz w:val="24"/>
          <w:szCs w:val="24"/>
        </w:rPr>
        <w:t xml:space="preserve"> või </w:t>
      </w:r>
      <w:r w:rsidR="00C30C10">
        <w:rPr>
          <w:rFonts w:ascii="Times New Roman" w:hAnsi="Times New Roman" w:cs="Times New Roman"/>
          <w:sz w:val="24"/>
          <w:szCs w:val="24"/>
        </w:rPr>
        <w:t>6</w:t>
      </w:r>
      <w:r w:rsidR="00C30C10" w:rsidRPr="00C30C10">
        <w:rPr>
          <w:rFonts w:ascii="Times New Roman" w:hAnsi="Times New Roman" w:cs="Times New Roman"/>
          <w:sz w:val="24"/>
          <w:szCs w:val="24"/>
        </w:rPr>
        <w:t xml:space="preserve"> sätestatud tegevusluba. Ettevõtja võib soetada </w:t>
      </w:r>
      <w:commentRangeStart w:id="41"/>
      <w:r w:rsidR="00C30C10" w:rsidRPr="00C30C10">
        <w:rPr>
          <w:rFonts w:ascii="Times New Roman" w:hAnsi="Times New Roman" w:cs="Times New Roman"/>
          <w:sz w:val="24"/>
          <w:szCs w:val="24"/>
        </w:rPr>
        <w:t xml:space="preserve">sõjarelvi </w:t>
      </w:r>
      <w:r w:rsidR="00C30C10">
        <w:rPr>
          <w:rFonts w:ascii="Times New Roman" w:hAnsi="Times New Roman" w:cs="Times New Roman"/>
          <w:sz w:val="24"/>
          <w:szCs w:val="24"/>
        </w:rPr>
        <w:t>nende ümbertegemise</w:t>
      </w:r>
      <w:ins w:id="42" w:author="Toimetaja" w:date="2024-06-06T09:59:00Z">
        <w:r w:rsidR="006B5AC0">
          <w:rPr>
            <w:rFonts w:ascii="Times New Roman" w:hAnsi="Times New Roman" w:cs="Times New Roman"/>
            <w:sz w:val="24"/>
            <w:szCs w:val="24"/>
          </w:rPr>
          <w:t>ks</w:t>
        </w:r>
      </w:ins>
      <w:del w:id="43" w:author="Toimetaja" w:date="2024-06-06T09:59:00Z">
        <w:r w:rsidR="00C30C10" w:rsidDel="006B5AC0">
          <w:rPr>
            <w:rFonts w:ascii="Times New Roman" w:hAnsi="Times New Roman" w:cs="Times New Roman"/>
            <w:sz w:val="24"/>
            <w:szCs w:val="24"/>
          </w:rPr>
          <w:delText xml:space="preserve"> eesmärgil</w:delText>
        </w:r>
      </w:del>
      <w:r w:rsidR="00C30C10">
        <w:rPr>
          <w:rFonts w:ascii="Times New Roman" w:hAnsi="Times New Roman" w:cs="Times New Roman"/>
          <w:sz w:val="24"/>
          <w:szCs w:val="24"/>
        </w:rPr>
        <w:t xml:space="preserve">, nendele sobiva laskemoona tootmisel selle testimiseks </w:t>
      </w:r>
      <w:r w:rsidR="00C30C10" w:rsidRPr="00C30C10">
        <w:rPr>
          <w:rFonts w:ascii="Times New Roman" w:hAnsi="Times New Roman" w:cs="Times New Roman"/>
          <w:sz w:val="24"/>
          <w:szCs w:val="24"/>
        </w:rPr>
        <w:t xml:space="preserve">või </w:t>
      </w:r>
      <w:r w:rsidR="00C30C10">
        <w:rPr>
          <w:rFonts w:ascii="Times New Roman" w:hAnsi="Times New Roman" w:cs="Times New Roman"/>
          <w:sz w:val="24"/>
          <w:szCs w:val="24"/>
        </w:rPr>
        <w:t>relvasüsteemi valmistamiseks</w:t>
      </w:r>
      <w:commentRangeEnd w:id="41"/>
      <w:r w:rsidR="006B5AC0">
        <w:rPr>
          <w:rStyle w:val="Kommentaariviide"/>
        </w:rPr>
        <w:commentReference w:id="41"/>
      </w:r>
      <w:r w:rsidR="00C30C10">
        <w:rPr>
          <w:rFonts w:ascii="Times New Roman" w:hAnsi="Times New Roman" w:cs="Times New Roman"/>
          <w:sz w:val="24"/>
          <w:szCs w:val="24"/>
        </w:rPr>
        <w:t>.</w:t>
      </w:r>
      <w:r>
        <w:rPr>
          <w:rFonts w:ascii="Times New Roman" w:hAnsi="Times New Roman" w:cs="Times New Roman"/>
          <w:sz w:val="24"/>
          <w:szCs w:val="24"/>
        </w:rPr>
        <w:t>“;</w:t>
      </w:r>
    </w:p>
    <w:p w14:paraId="15932C06" w14:textId="6496E4A0" w:rsidR="003A7056" w:rsidRDefault="003A7056" w:rsidP="00AE0C19">
      <w:pPr>
        <w:autoSpaceDE w:val="0"/>
        <w:autoSpaceDN w:val="0"/>
        <w:spacing w:before="40" w:after="40" w:line="240" w:lineRule="auto"/>
        <w:jc w:val="both"/>
      </w:pPr>
    </w:p>
    <w:p w14:paraId="49B9C542" w14:textId="0ADF4E09" w:rsidR="00EE00FB" w:rsidRDefault="00A46EAD" w:rsidP="00AE0C19">
      <w:pPr>
        <w:autoSpaceDE w:val="0"/>
        <w:autoSpaceDN w:val="0"/>
        <w:spacing w:before="40" w:after="40" w:line="240" w:lineRule="auto"/>
        <w:jc w:val="both"/>
        <w:rPr>
          <w:rFonts w:ascii="Times New Roman" w:hAnsi="Times New Roman" w:cs="Times New Roman"/>
          <w:sz w:val="24"/>
          <w:szCs w:val="24"/>
        </w:rPr>
      </w:pPr>
      <w:r>
        <w:rPr>
          <w:rFonts w:ascii="Times New Roman" w:hAnsi="Times New Roman" w:cs="Times New Roman"/>
          <w:b/>
          <w:sz w:val="24"/>
          <w:szCs w:val="24"/>
        </w:rPr>
        <w:t>26</w:t>
      </w:r>
      <w:r w:rsidR="00AD2B18" w:rsidRPr="00AD2B18">
        <w:rPr>
          <w:rFonts w:ascii="Times New Roman" w:hAnsi="Times New Roman" w:cs="Times New Roman"/>
          <w:b/>
          <w:sz w:val="24"/>
          <w:szCs w:val="24"/>
        </w:rPr>
        <w:t>)</w:t>
      </w:r>
      <w:r w:rsidR="00EE00FB">
        <w:rPr>
          <w:rFonts w:ascii="Times New Roman" w:hAnsi="Times New Roman" w:cs="Times New Roman"/>
          <w:sz w:val="24"/>
          <w:szCs w:val="24"/>
        </w:rPr>
        <w:t xml:space="preserve"> paragrahvi</w:t>
      </w:r>
      <w:r w:rsidR="004D2A38">
        <w:rPr>
          <w:rFonts w:ascii="Times New Roman" w:hAnsi="Times New Roman" w:cs="Times New Roman"/>
          <w:sz w:val="24"/>
          <w:szCs w:val="24"/>
        </w:rPr>
        <w:t xml:space="preserve"> </w:t>
      </w:r>
      <w:r w:rsidR="004D2A38" w:rsidRPr="004D2A38">
        <w:rPr>
          <w:rFonts w:ascii="Times New Roman" w:hAnsi="Times New Roman" w:cs="Times New Roman"/>
          <w:sz w:val="24"/>
          <w:szCs w:val="24"/>
        </w:rPr>
        <w:t>83</w:t>
      </w:r>
      <w:r w:rsidR="004D2A38">
        <w:rPr>
          <w:rFonts w:ascii="Times New Roman" w:hAnsi="Times New Roman" w:cs="Times New Roman"/>
          <w:sz w:val="24"/>
          <w:szCs w:val="24"/>
          <w:vertAlign w:val="superscript"/>
        </w:rPr>
        <w:t>49</w:t>
      </w:r>
      <w:r w:rsidR="00EE00FB">
        <w:rPr>
          <w:rFonts w:ascii="Times New Roman" w:hAnsi="Times New Roman" w:cs="Times New Roman"/>
          <w:sz w:val="24"/>
          <w:szCs w:val="24"/>
          <w:vertAlign w:val="superscript"/>
        </w:rPr>
        <w:t xml:space="preserve"> </w:t>
      </w:r>
      <w:r w:rsidR="00EE00FB">
        <w:rPr>
          <w:rFonts w:ascii="Times New Roman" w:hAnsi="Times New Roman" w:cs="Times New Roman"/>
          <w:sz w:val="24"/>
          <w:szCs w:val="24"/>
        </w:rPr>
        <w:t>lõikes 1 asendatakse sõnad „ja selle oluline osa“ sõnadega „,</w:t>
      </w:r>
      <w:r w:rsidR="00AD6B66">
        <w:rPr>
          <w:rFonts w:ascii="Times New Roman" w:hAnsi="Times New Roman" w:cs="Times New Roman"/>
          <w:sz w:val="24"/>
          <w:szCs w:val="24"/>
        </w:rPr>
        <w:t> </w:t>
      </w:r>
      <w:r w:rsidR="00EE00FB">
        <w:rPr>
          <w:rFonts w:ascii="Times New Roman" w:hAnsi="Times New Roman" w:cs="Times New Roman"/>
          <w:sz w:val="24"/>
          <w:szCs w:val="24"/>
        </w:rPr>
        <w:t>selle oluline osa, relvasüsteem või selle oluline osa“</w:t>
      </w:r>
      <w:r w:rsidR="0082765D">
        <w:rPr>
          <w:rFonts w:ascii="Times New Roman" w:hAnsi="Times New Roman" w:cs="Times New Roman"/>
          <w:sz w:val="24"/>
          <w:szCs w:val="24"/>
        </w:rPr>
        <w:t>;</w:t>
      </w:r>
    </w:p>
    <w:p w14:paraId="65CE8825" w14:textId="77777777" w:rsidR="00EE00FB" w:rsidRDefault="00EE00FB" w:rsidP="00AE0C19">
      <w:pPr>
        <w:autoSpaceDE w:val="0"/>
        <w:autoSpaceDN w:val="0"/>
        <w:spacing w:before="40" w:after="40" w:line="240" w:lineRule="auto"/>
        <w:jc w:val="both"/>
        <w:rPr>
          <w:rFonts w:ascii="Times New Roman" w:hAnsi="Times New Roman" w:cs="Times New Roman"/>
          <w:sz w:val="24"/>
          <w:szCs w:val="24"/>
        </w:rPr>
      </w:pPr>
    </w:p>
    <w:p w14:paraId="3BC7CEAD" w14:textId="0072601E" w:rsidR="00EE00FB" w:rsidRPr="00EE00FB" w:rsidRDefault="00EE00FB" w:rsidP="00AE0C19">
      <w:pPr>
        <w:autoSpaceDE w:val="0"/>
        <w:autoSpaceDN w:val="0"/>
        <w:spacing w:before="40" w:after="40" w:line="240" w:lineRule="auto"/>
        <w:jc w:val="both"/>
        <w:rPr>
          <w:rFonts w:ascii="Times New Roman" w:hAnsi="Times New Roman" w:cs="Times New Roman"/>
          <w:sz w:val="24"/>
          <w:szCs w:val="24"/>
        </w:rPr>
      </w:pPr>
      <w:r w:rsidRPr="00EE00FB">
        <w:rPr>
          <w:rFonts w:ascii="Times New Roman" w:hAnsi="Times New Roman" w:cs="Times New Roman"/>
          <w:b/>
          <w:sz w:val="24"/>
          <w:szCs w:val="24"/>
        </w:rPr>
        <w:t>27)</w:t>
      </w:r>
      <w:r>
        <w:rPr>
          <w:rFonts w:ascii="Times New Roman" w:hAnsi="Times New Roman" w:cs="Times New Roman"/>
          <w:sz w:val="24"/>
          <w:szCs w:val="24"/>
        </w:rPr>
        <w:t xml:space="preserve"> paragrahvi </w:t>
      </w:r>
      <w:r w:rsidRPr="00EE00FB">
        <w:rPr>
          <w:rFonts w:ascii="Times New Roman" w:hAnsi="Times New Roman" w:cs="Times New Roman"/>
          <w:sz w:val="24"/>
          <w:szCs w:val="24"/>
        </w:rPr>
        <w:t>83</w:t>
      </w:r>
      <w:r w:rsidRPr="00EE00FB">
        <w:rPr>
          <w:rFonts w:ascii="Times New Roman" w:hAnsi="Times New Roman" w:cs="Times New Roman"/>
          <w:sz w:val="24"/>
          <w:szCs w:val="24"/>
          <w:vertAlign w:val="superscript"/>
        </w:rPr>
        <w:t>49</w:t>
      </w:r>
      <w:r>
        <w:rPr>
          <w:rFonts w:ascii="Times New Roman" w:hAnsi="Times New Roman" w:cs="Times New Roman"/>
          <w:sz w:val="24"/>
          <w:szCs w:val="24"/>
          <w:vertAlign w:val="superscript"/>
        </w:rPr>
        <w:t xml:space="preserve"> </w:t>
      </w:r>
      <w:r w:rsidR="0082765D">
        <w:rPr>
          <w:rFonts w:ascii="Times New Roman" w:hAnsi="Times New Roman" w:cs="Times New Roman"/>
          <w:sz w:val="24"/>
          <w:szCs w:val="24"/>
        </w:rPr>
        <w:t>lõiget 3 täiendatakse pärast tekstiosa „osade,“ sõnadega „relvasüsteemi, selle oluliste osade, sõjarelva“;</w:t>
      </w:r>
    </w:p>
    <w:p w14:paraId="32044DD2" w14:textId="77777777" w:rsidR="00330C75" w:rsidRDefault="00330C75" w:rsidP="00AE0C19">
      <w:pPr>
        <w:autoSpaceDE w:val="0"/>
        <w:autoSpaceDN w:val="0"/>
        <w:spacing w:before="40" w:after="40" w:line="240" w:lineRule="auto"/>
        <w:jc w:val="both"/>
        <w:rPr>
          <w:rFonts w:ascii="Times New Roman" w:hAnsi="Times New Roman" w:cs="Times New Roman"/>
          <w:sz w:val="24"/>
          <w:szCs w:val="24"/>
        </w:rPr>
      </w:pPr>
    </w:p>
    <w:p w14:paraId="0BCDB109" w14:textId="0A21040D" w:rsidR="004D2A38" w:rsidRPr="004D2A38" w:rsidRDefault="00EE00FB" w:rsidP="00AE0C19">
      <w:pPr>
        <w:autoSpaceDE w:val="0"/>
        <w:autoSpaceDN w:val="0"/>
        <w:spacing w:before="40" w:after="40" w:line="240" w:lineRule="auto"/>
        <w:jc w:val="both"/>
        <w:rPr>
          <w:rFonts w:ascii="Times New Roman" w:hAnsi="Times New Roman" w:cs="Times New Roman"/>
          <w:sz w:val="24"/>
          <w:szCs w:val="24"/>
        </w:rPr>
      </w:pPr>
      <w:commentRangeStart w:id="44"/>
      <w:r w:rsidRPr="00EE00FB">
        <w:rPr>
          <w:rFonts w:ascii="Times New Roman" w:hAnsi="Times New Roman" w:cs="Times New Roman"/>
          <w:b/>
          <w:sz w:val="24"/>
          <w:szCs w:val="24"/>
        </w:rPr>
        <w:t>2</w:t>
      </w:r>
      <w:r w:rsidR="00365D68">
        <w:rPr>
          <w:rFonts w:ascii="Times New Roman" w:hAnsi="Times New Roman" w:cs="Times New Roman"/>
          <w:b/>
          <w:sz w:val="24"/>
          <w:szCs w:val="24"/>
        </w:rPr>
        <w:t>8</w:t>
      </w:r>
      <w:r w:rsidRPr="00EE00FB">
        <w:rPr>
          <w:rFonts w:ascii="Times New Roman" w:hAnsi="Times New Roman" w:cs="Times New Roman"/>
          <w:b/>
          <w:sz w:val="24"/>
          <w:szCs w:val="24"/>
        </w:rPr>
        <w:t>)</w:t>
      </w:r>
      <w:r w:rsidR="004D2A38">
        <w:rPr>
          <w:rFonts w:ascii="Times New Roman" w:hAnsi="Times New Roman" w:cs="Times New Roman"/>
          <w:sz w:val="24"/>
          <w:szCs w:val="24"/>
        </w:rPr>
        <w:t xml:space="preserve"> </w:t>
      </w:r>
      <w:commentRangeEnd w:id="44"/>
      <w:r w:rsidR="002969F1">
        <w:rPr>
          <w:rStyle w:val="Kommentaariviide"/>
        </w:rPr>
        <w:commentReference w:id="44"/>
      </w:r>
      <w:r>
        <w:rPr>
          <w:rFonts w:ascii="Times New Roman" w:hAnsi="Times New Roman" w:cs="Times New Roman"/>
          <w:sz w:val="24"/>
          <w:szCs w:val="24"/>
        </w:rPr>
        <w:t>paragrahvi</w:t>
      </w:r>
      <w:ins w:id="45" w:author="Iivika Sale" w:date="2024-06-13T14:31:00Z">
        <w:r w:rsidR="002969F1">
          <w:rPr>
            <w:rFonts w:ascii="Times New Roman" w:hAnsi="Times New Roman" w:cs="Times New Roman"/>
            <w:sz w:val="24"/>
            <w:szCs w:val="24"/>
          </w:rPr>
          <w:t>s</w:t>
        </w:r>
      </w:ins>
      <w:r w:rsidR="004D2A38">
        <w:rPr>
          <w:rFonts w:ascii="Times New Roman" w:hAnsi="Times New Roman" w:cs="Times New Roman"/>
          <w:sz w:val="24"/>
          <w:szCs w:val="24"/>
        </w:rPr>
        <w:t xml:space="preserve"> </w:t>
      </w:r>
      <w:r w:rsidR="004D2A38" w:rsidRPr="004D2A38">
        <w:rPr>
          <w:rFonts w:ascii="Times New Roman" w:hAnsi="Times New Roman" w:cs="Times New Roman"/>
          <w:sz w:val="24"/>
          <w:szCs w:val="24"/>
        </w:rPr>
        <w:t>83</w:t>
      </w:r>
      <w:r w:rsidR="004D2A38">
        <w:rPr>
          <w:rFonts w:ascii="Times New Roman" w:hAnsi="Times New Roman" w:cs="Times New Roman"/>
          <w:sz w:val="24"/>
          <w:szCs w:val="24"/>
          <w:vertAlign w:val="superscript"/>
        </w:rPr>
        <w:t xml:space="preserve">50 </w:t>
      </w:r>
      <w:r w:rsidR="004D2A38" w:rsidRPr="002969F1">
        <w:rPr>
          <w:rFonts w:ascii="Times New Roman" w:hAnsi="Times New Roman" w:cs="Times New Roman"/>
          <w:strike/>
          <w:sz w:val="24"/>
          <w:szCs w:val="24"/>
          <w:rPrChange w:id="46" w:author="Iivika Sale" w:date="2024-06-13T14:31:00Z">
            <w:rPr>
              <w:rFonts w:ascii="Times New Roman" w:hAnsi="Times New Roman" w:cs="Times New Roman"/>
              <w:sz w:val="24"/>
              <w:szCs w:val="24"/>
            </w:rPr>
          </w:rPrChange>
        </w:rPr>
        <w:t>pealkirjas ja §-s 83</w:t>
      </w:r>
      <w:r w:rsidR="004D2A38" w:rsidRPr="002969F1">
        <w:rPr>
          <w:rFonts w:ascii="Times New Roman" w:hAnsi="Times New Roman" w:cs="Times New Roman"/>
          <w:strike/>
          <w:sz w:val="24"/>
          <w:szCs w:val="24"/>
          <w:vertAlign w:val="superscript"/>
          <w:rPrChange w:id="47" w:author="Iivika Sale" w:date="2024-06-13T14:31:00Z">
            <w:rPr>
              <w:rFonts w:ascii="Times New Roman" w:hAnsi="Times New Roman" w:cs="Times New Roman"/>
              <w:sz w:val="24"/>
              <w:szCs w:val="24"/>
              <w:vertAlign w:val="superscript"/>
            </w:rPr>
          </w:rPrChange>
        </w:rPr>
        <w:t>50</w:t>
      </w:r>
      <w:r w:rsidR="004D2A38" w:rsidRPr="004D2A38">
        <w:rPr>
          <w:rFonts w:ascii="Times New Roman" w:hAnsi="Times New Roman" w:cs="Times New Roman"/>
          <w:sz w:val="24"/>
          <w:szCs w:val="24"/>
        </w:rPr>
        <w:t xml:space="preserve"> </w:t>
      </w:r>
      <w:r w:rsidR="004D2A38">
        <w:rPr>
          <w:rFonts w:ascii="Times New Roman" w:hAnsi="Times New Roman" w:cs="Times New Roman"/>
          <w:sz w:val="24"/>
          <w:szCs w:val="24"/>
        </w:rPr>
        <w:t xml:space="preserve">asendatakse </w:t>
      </w:r>
      <w:ins w:id="48" w:author="Iivika Sale" w:date="2024-06-13T14:31:00Z">
        <w:r w:rsidR="002969F1">
          <w:rPr>
            <w:rFonts w:ascii="Times New Roman" w:hAnsi="Times New Roman" w:cs="Times New Roman"/>
            <w:sz w:val="24"/>
            <w:szCs w:val="24"/>
          </w:rPr>
          <w:t xml:space="preserve">läbivalt </w:t>
        </w:r>
      </w:ins>
      <w:r w:rsidR="004D2A38">
        <w:rPr>
          <w:rFonts w:ascii="Times New Roman" w:hAnsi="Times New Roman" w:cs="Times New Roman"/>
          <w:sz w:val="24"/>
          <w:szCs w:val="24"/>
        </w:rPr>
        <w:t>sõna „laskemoona“ sõna</w:t>
      </w:r>
      <w:ins w:id="49" w:author="Iivika Sale" w:date="2024-06-13T14:31:00Z">
        <w:r w:rsidR="002969F1">
          <w:rPr>
            <w:rFonts w:ascii="Times New Roman" w:hAnsi="Times New Roman" w:cs="Times New Roman"/>
            <w:sz w:val="24"/>
            <w:szCs w:val="24"/>
          </w:rPr>
          <w:t>de</w:t>
        </w:r>
      </w:ins>
      <w:r w:rsidR="004D2A38">
        <w:rPr>
          <w:rFonts w:ascii="Times New Roman" w:hAnsi="Times New Roman" w:cs="Times New Roman"/>
          <w:sz w:val="24"/>
          <w:szCs w:val="24"/>
        </w:rPr>
        <w:t>ga „sõjarelva laskemoona“</w:t>
      </w:r>
      <w:r w:rsidR="00AD2B18">
        <w:rPr>
          <w:rFonts w:ascii="Times New Roman" w:hAnsi="Times New Roman" w:cs="Times New Roman"/>
          <w:sz w:val="24"/>
          <w:szCs w:val="24"/>
        </w:rPr>
        <w:t>;</w:t>
      </w:r>
    </w:p>
    <w:p w14:paraId="49C633C6" w14:textId="12E2D53B" w:rsidR="003A7056" w:rsidRDefault="003A7056" w:rsidP="00AE0C19">
      <w:pPr>
        <w:autoSpaceDE w:val="0"/>
        <w:autoSpaceDN w:val="0"/>
        <w:spacing w:before="40" w:after="40" w:line="240" w:lineRule="auto"/>
        <w:jc w:val="both"/>
      </w:pPr>
    </w:p>
    <w:p w14:paraId="53980637" w14:textId="7FDDEA82" w:rsidR="00BD52D9" w:rsidRDefault="00A46EAD" w:rsidP="00AE0C19">
      <w:pPr>
        <w:autoSpaceDE w:val="0"/>
        <w:autoSpaceDN w:val="0"/>
        <w:spacing w:before="40" w:after="40" w:line="240" w:lineRule="auto"/>
        <w:jc w:val="both"/>
        <w:rPr>
          <w:rFonts w:ascii="Times New Roman" w:hAnsi="Times New Roman" w:cs="Times New Roman"/>
          <w:sz w:val="24"/>
          <w:szCs w:val="24"/>
        </w:rPr>
      </w:pPr>
      <w:commentRangeStart w:id="50"/>
      <w:r>
        <w:rPr>
          <w:rFonts w:ascii="Times New Roman" w:hAnsi="Times New Roman" w:cs="Times New Roman"/>
          <w:b/>
          <w:sz w:val="24"/>
          <w:szCs w:val="24"/>
        </w:rPr>
        <w:t>2</w:t>
      </w:r>
      <w:r w:rsidR="007A2B9E">
        <w:rPr>
          <w:rFonts w:ascii="Times New Roman" w:hAnsi="Times New Roman" w:cs="Times New Roman"/>
          <w:b/>
          <w:sz w:val="24"/>
          <w:szCs w:val="24"/>
        </w:rPr>
        <w:t>9</w:t>
      </w:r>
      <w:r w:rsidR="00AD2B18" w:rsidRPr="00AD2B18">
        <w:rPr>
          <w:rFonts w:ascii="Times New Roman" w:hAnsi="Times New Roman" w:cs="Times New Roman"/>
          <w:b/>
          <w:sz w:val="24"/>
          <w:szCs w:val="24"/>
        </w:rPr>
        <w:t>)</w:t>
      </w:r>
      <w:r w:rsidR="004D2A38">
        <w:rPr>
          <w:rFonts w:ascii="Times New Roman" w:hAnsi="Times New Roman" w:cs="Times New Roman"/>
          <w:sz w:val="24"/>
          <w:szCs w:val="24"/>
        </w:rPr>
        <w:t xml:space="preserve"> </w:t>
      </w:r>
      <w:commentRangeEnd w:id="50"/>
      <w:r w:rsidR="001000B8">
        <w:rPr>
          <w:rStyle w:val="Kommentaariviide"/>
        </w:rPr>
        <w:commentReference w:id="50"/>
      </w:r>
      <w:r w:rsidR="004D2A38">
        <w:rPr>
          <w:rFonts w:ascii="Times New Roman" w:hAnsi="Times New Roman" w:cs="Times New Roman"/>
          <w:sz w:val="24"/>
          <w:szCs w:val="24"/>
        </w:rPr>
        <w:t>paragrahvi</w:t>
      </w:r>
      <w:r w:rsidR="004D2A38" w:rsidRPr="004D2A38">
        <w:rPr>
          <w:rFonts w:ascii="Times New Roman" w:hAnsi="Times New Roman" w:cs="Times New Roman"/>
          <w:sz w:val="24"/>
          <w:szCs w:val="24"/>
        </w:rPr>
        <w:t xml:space="preserve"> 83</w:t>
      </w:r>
      <w:r w:rsidR="004D2A38" w:rsidRPr="004D2A38">
        <w:rPr>
          <w:rFonts w:ascii="Times New Roman" w:hAnsi="Times New Roman" w:cs="Times New Roman"/>
          <w:sz w:val="24"/>
          <w:szCs w:val="24"/>
          <w:vertAlign w:val="superscript"/>
        </w:rPr>
        <w:t>5</w:t>
      </w:r>
      <w:r w:rsidR="004D2A38">
        <w:rPr>
          <w:rFonts w:ascii="Times New Roman" w:hAnsi="Times New Roman" w:cs="Times New Roman"/>
          <w:sz w:val="24"/>
          <w:szCs w:val="24"/>
          <w:vertAlign w:val="superscript"/>
        </w:rPr>
        <w:t>1</w:t>
      </w:r>
      <w:r w:rsidR="004D2A38" w:rsidRPr="004D2A38">
        <w:rPr>
          <w:rFonts w:ascii="Times New Roman" w:hAnsi="Times New Roman" w:cs="Times New Roman"/>
          <w:sz w:val="24"/>
          <w:szCs w:val="24"/>
          <w:vertAlign w:val="superscript"/>
        </w:rPr>
        <w:t xml:space="preserve"> </w:t>
      </w:r>
      <w:r w:rsidR="00BD52D9">
        <w:rPr>
          <w:rFonts w:ascii="Times New Roman" w:hAnsi="Times New Roman" w:cs="Times New Roman"/>
          <w:sz w:val="24"/>
          <w:szCs w:val="24"/>
        </w:rPr>
        <w:t>lõi</w:t>
      </w:r>
      <w:r w:rsidR="00330C75">
        <w:rPr>
          <w:rFonts w:ascii="Times New Roman" w:hAnsi="Times New Roman" w:cs="Times New Roman"/>
          <w:sz w:val="24"/>
          <w:szCs w:val="24"/>
        </w:rPr>
        <w:t>kes</w:t>
      </w:r>
      <w:r w:rsidR="00BD52D9">
        <w:rPr>
          <w:rFonts w:ascii="Times New Roman" w:hAnsi="Times New Roman" w:cs="Times New Roman"/>
          <w:sz w:val="24"/>
          <w:szCs w:val="24"/>
        </w:rPr>
        <w:t xml:space="preserve"> 1 </w:t>
      </w:r>
      <w:r w:rsidR="00330C75">
        <w:rPr>
          <w:rFonts w:ascii="Times New Roman" w:hAnsi="Times New Roman" w:cs="Times New Roman"/>
          <w:sz w:val="24"/>
          <w:szCs w:val="24"/>
        </w:rPr>
        <w:t>asendatakse</w:t>
      </w:r>
      <w:r w:rsidR="00BD52D9">
        <w:rPr>
          <w:rFonts w:ascii="Times New Roman" w:hAnsi="Times New Roman" w:cs="Times New Roman"/>
          <w:sz w:val="24"/>
          <w:szCs w:val="24"/>
        </w:rPr>
        <w:t xml:space="preserve"> sõna „</w:t>
      </w:r>
      <w:commentRangeStart w:id="51"/>
      <w:r w:rsidR="00330C75">
        <w:rPr>
          <w:rFonts w:ascii="Times New Roman" w:hAnsi="Times New Roman" w:cs="Times New Roman"/>
          <w:sz w:val="24"/>
          <w:szCs w:val="24"/>
        </w:rPr>
        <w:t>ja</w:t>
      </w:r>
      <w:commentRangeEnd w:id="51"/>
      <w:r w:rsidR="002969F1">
        <w:rPr>
          <w:rStyle w:val="Kommentaariviide"/>
        </w:rPr>
        <w:commentReference w:id="51"/>
      </w:r>
      <w:r w:rsidR="00BD52D9">
        <w:rPr>
          <w:rFonts w:ascii="Times New Roman" w:hAnsi="Times New Roman" w:cs="Times New Roman"/>
          <w:sz w:val="24"/>
          <w:szCs w:val="24"/>
        </w:rPr>
        <w:t xml:space="preserve">“ </w:t>
      </w:r>
      <w:r w:rsidR="000E6E49">
        <w:rPr>
          <w:rFonts w:ascii="Times New Roman" w:hAnsi="Times New Roman" w:cs="Times New Roman"/>
          <w:sz w:val="24"/>
          <w:szCs w:val="24"/>
        </w:rPr>
        <w:t>sõnadega</w:t>
      </w:r>
      <w:r w:rsidR="00BD52D9">
        <w:rPr>
          <w:rFonts w:ascii="Times New Roman" w:hAnsi="Times New Roman" w:cs="Times New Roman"/>
          <w:sz w:val="24"/>
          <w:szCs w:val="24"/>
        </w:rPr>
        <w:t xml:space="preserve"> „</w:t>
      </w:r>
      <w:r w:rsidR="00330C75">
        <w:rPr>
          <w:rFonts w:ascii="Times New Roman" w:hAnsi="Times New Roman" w:cs="Times New Roman"/>
          <w:sz w:val="24"/>
          <w:szCs w:val="24"/>
        </w:rPr>
        <w:t xml:space="preserve">, </w:t>
      </w:r>
      <w:r w:rsidR="00BD52D9">
        <w:rPr>
          <w:rFonts w:ascii="Times New Roman" w:hAnsi="Times New Roman" w:cs="Times New Roman"/>
          <w:sz w:val="24"/>
          <w:szCs w:val="24"/>
        </w:rPr>
        <w:t>relvasüsteemi ja sõjarelva“;</w:t>
      </w:r>
      <w:r w:rsidR="004D2A38">
        <w:rPr>
          <w:rFonts w:ascii="Times New Roman" w:hAnsi="Times New Roman" w:cs="Times New Roman"/>
          <w:sz w:val="24"/>
          <w:szCs w:val="24"/>
        </w:rPr>
        <w:t xml:space="preserve"> </w:t>
      </w:r>
    </w:p>
    <w:p w14:paraId="3DBEC1E1" w14:textId="77777777" w:rsidR="00BD52D9" w:rsidRDefault="00BD52D9" w:rsidP="00AE0C19">
      <w:pPr>
        <w:autoSpaceDE w:val="0"/>
        <w:autoSpaceDN w:val="0"/>
        <w:spacing w:before="40" w:after="40" w:line="240" w:lineRule="auto"/>
        <w:jc w:val="both"/>
        <w:rPr>
          <w:rFonts w:ascii="Times New Roman" w:hAnsi="Times New Roman" w:cs="Times New Roman"/>
          <w:sz w:val="24"/>
          <w:szCs w:val="24"/>
        </w:rPr>
      </w:pPr>
    </w:p>
    <w:p w14:paraId="70BD476E" w14:textId="5268DC60" w:rsidR="00BD52D9" w:rsidRDefault="007A2B9E" w:rsidP="00AE0C19">
      <w:pPr>
        <w:pStyle w:val="Vahedeta"/>
        <w:jc w:val="both"/>
        <w:rPr>
          <w:rFonts w:cs="Times New Roman"/>
        </w:rPr>
      </w:pPr>
      <w:r>
        <w:rPr>
          <w:rFonts w:cs="Times New Roman"/>
          <w:b/>
          <w:bCs/>
        </w:rPr>
        <w:t>30</w:t>
      </w:r>
      <w:r w:rsidR="00AD2B18">
        <w:rPr>
          <w:rFonts w:cs="Times New Roman"/>
          <w:b/>
          <w:bCs/>
        </w:rPr>
        <w:t>)</w:t>
      </w:r>
      <w:r w:rsidR="5D66ADDA" w:rsidRPr="00DC6A71">
        <w:rPr>
          <w:rFonts w:cs="Times New Roman"/>
        </w:rPr>
        <w:t xml:space="preserve"> paragrahvi 83</w:t>
      </w:r>
      <w:r w:rsidR="5D66ADDA" w:rsidRPr="00DC6A71">
        <w:rPr>
          <w:rFonts w:cs="Times New Roman"/>
          <w:vertAlign w:val="superscript"/>
        </w:rPr>
        <w:t xml:space="preserve">52 </w:t>
      </w:r>
      <w:r w:rsidR="007A665A" w:rsidRPr="00DC6A71">
        <w:rPr>
          <w:rFonts w:cs="Times New Roman"/>
        </w:rPr>
        <w:t>lõi</w:t>
      </w:r>
      <w:r w:rsidR="00BD52D9">
        <w:rPr>
          <w:rFonts w:cs="Times New Roman"/>
        </w:rPr>
        <w:t>ge 1 muudetakse ja sõnastatakse järgmiselt:</w:t>
      </w:r>
    </w:p>
    <w:p w14:paraId="6EB47639" w14:textId="77777777" w:rsidR="00AD2B18" w:rsidRDefault="00AD2B18" w:rsidP="00AE0C19">
      <w:pPr>
        <w:pStyle w:val="Vahedeta"/>
        <w:jc w:val="both"/>
        <w:rPr>
          <w:rFonts w:cs="Times New Roman"/>
        </w:rPr>
      </w:pPr>
    </w:p>
    <w:p w14:paraId="019183E2" w14:textId="4311F989" w:rsidR="00BD52D9" w:rsidRPr="00BD52D9" w:rsidRDefault="00BD52D9" w:rsidP="00AE0C19">
      <w:pPr>
        <w:pStyle w:val="Vahedeta"/>
        <w:jc w:val="both"/>
        <w:rPr>
          <w:rFonts w:cs="Times New Roman"/>
        </w:rPr>
      </w:pPr>
      <w:r>
        <w:rPr>
          <w:rFonts w:cs="Times New Roman"/>
        </w:rPr>
        <w:t>„(1)</w:t>
      </w:r>
      <w:r w:rsidR="006B5AC0">
        <w:rPr>
          <w:rFonts w:cs="Times New Roman"/>
        </w:rPr>
        <w:t> </w:t>
      </w:r>
      <w:r>
        <w:rPr>
          <w:rFonts w:cs="Times New Roman"/>
        </w:rPr>
        <w:t>Sõjarelva, relvasüsteemi ja sõjarelva laskemoona võivad vedada sõjarelvi omav valitsusasutus ja Kaitseliit ning käesoleva seaduse §</w:t>
      </w:r>
      <w:ins w:id="52" w:author="Toimetaja" w:date="2024-06-06T08:48:00Z">
        <w:r w:rsidR="008F1F6D">
          <w:rPr>
            <w:rFonts w:cs="Times New Roman"/>
          </w:rPr>
          <w:t> </w:t>
        </w:r>
      </w:ins>
      <w:r>
        <w:rPr>
          <w:rFonts w:cs="Times New Roman"/>
        </w:rPr>
        <w:t>83</w:t>
      </w:r>
      <w:r>
        <w:rPr>
          <w:rFonts w:cs="Times New Roman"/>
          <w:vertAlign w:val="superscript"/>
        </w:rPr>
        <w:t>33</w:t>
      </w:r>
      <w:r>
        <w:rPr>
          <w:rFonts w:cs="Times New Roman"/>
        </w:rPr>
        <w:t xml:space="preserve"> lõike 1 punktis 3 sätestatud tegevusluba omav ettevõtja </w:t>
      </w:r>
      <w:r w:rsidR="009627ED" w:rsidRPr="009627ED">
        <w:rPr>
          <w:rFonts w:cs="Times New Roman"/>
        </w:rPr>
        <w:t>ja sama paragrahvi lõikes 3</w:t>
      </w:r>
      <w:r w:rsidR="009627ED" w:rsidRPr="009627ED">
        <w:rPr>
          <w:rFonts w:cs="Times New Roman"/>
          <w:vertAlign w:val="superscript"/>
        </w:rPr>
        <w:t>1</w:t>
      </w:r>
      <w:r w:rsidR="009627ED" w:rsidRPr="009627ED">
        <w:rPr>
          <w:rFonts w:cs="Times New Roman"/>
        </w:rPr>
        <w:t xml:space="preserve"> nimetatud ettevõtja</w:t>
      </w:r>
      <w:r w:rsidR="009627ED">
        <w:rPr>
          <w:rFonts w:cs="Times New Roman"/>
        </w:rPr>
        <w:t>“</w:t>
      </w:r>
      <w:r w:rsidR="00AD2B18">
        <w:rPr>
          <w:rFonts w:cs="Times New Roman"/>
        </w:rPr>
        <w:t>;</w:t>
      </w:r>
    </w:p>
    <w:p w14:paraId="19CC20CC" w14:textId="77777777" w:rsidR="00BD52D9" w:rsidRDefault="00BD52D9" w:rsidP="00AE0C19">
      <w:pPr>
        <w:pStyle w:val="Vahedeta"/>
        <w:jc w:val="both"/>
        <w:rPr>
          <w:rFonts w:cs="Times New Roman"/>
        </w:rPr>
      </w:pPr>
    </w:p>
    <w:p w14:paraId="0619A8B0" w14:textId="0646F4A3" w:rsidR="001A3132" w:rsidRDefault="007A2B9E" w:rsidP="00AE0C19">
      <w:pPr>
        <w:pStyle w:val="Vahedeta"/>
        <w:jc w:val="both"/>
        <w:rPr>
          <w:rFonts w:cs="Times New Roman"/>
        </w:rPr>
      </w:pPr>
      <w:r>
        <w:rPr>
          <w:rFonts w:cs="Times New Roman"/>
          <w:b/>
        </w:rPr>
        <w:t>31</w:t>
      </w:r>
      <w:r w:rsidR="00AD2B18" w:rsidRPr="00AD2B18">
        <w:rPr>
          <w:rFonts w:cs="Times New Roman"/>
          <w:b/>
        </w:rPr>
        <w:t>)</w:t>
      </w:r>
      <w:r w:rsidR="009627ED">
        <w:rPr>
          <w:rFonts w:cs="Times New Roman"/>
        </w:rPr>
        <w:t xml:space="preserve"> paragrahvi</w:t>
      </w:r>
      <w:r w:rsidR="007A665A" w:rsidRPr="00DC6A71">
        <w:rPr>
          <w:rFonts w:cs="Times New Roman"/>
        </w:rPr>
        <w:t xml:space="preserve"> </w:t>
      </w:r>
      <w:r w:rsidR="009627ED" w:rsidRPr="009627ED">
        <w:rPr>
          <w:rFonts w:cs="Times New Roman"/>
        </w:rPr>
        <w:t>83</w:t>
      </w:r>
      <w:r w:rsidR="009627ED" w:rsidRPr="009627ED">
        <w:rPr>
          <w:rFonts w:cs="Times New Roman"/>
          <w:vertAlign w:val="superscript"/>
        </w:rPr>
        <w:t xml:space="preserve">52 </w:t>
      </w:r>
      <w:r w:rsidR="004A4CB0">
        <w:rPr>
          <w:rFonts w:cs="Times New Roman"/>
        </w:rPr>
        <w:t xml:space="preserve">lõiget </w:t>
      </w:r>
      <w:r w:rsidR="007A665A" w:rsidRPr="00DC6A71">
        <w:rPr>
          <w:rFonts w:cs="Times New Roman"/>
        </w:rPr>
        <w:t>2</w:t>
      </w:r>
      <w:r w:rsidR="00966375" w:rsidRPr="00DC6A71">
        <w:rPr>
          <w:rFonts w:cs="Times New Roman"/>
        </w:rPr>
        <w:t xml:space="preserve"> </w:t>
      </w:r>
      <w:r w:rsidR="000F4CAB" w:rsidRPr="00DC6A71">
        <w:rPr>
          <w:rFonts w:cs="Times New Roman"/>
        </w:rPr>
        <w:t xml:space="preserve">ning lõike 3 </w:t>
      </w:r>
      <w:del w:id="53" w:author="Iivika Sale" w:date="2024-06-13T14:52:00Z">
        <w:r w:rsidR="000F4CAB" w:rsidRPr="00DC6A71" w:rsidDel="00B63519">
          <w:rPr>
            <w:rFonts w:cs="Times New Roman"/>
          </w:rPr>
          <w:delText>sissejuhatavat lauseosa</w:delText>
        </w:r>
      </w:del>
      <w:ins w:id="54" w:author="Iivika Sale" w:date="2024-06-13T14:52:00Z">
        <w:r w:rsidR="00B63519">
          <w:rPr>
            <w:rFonts w:cs="Times New Roman"/>
          </w:rPr>
          <w:t>esimest lauset</w:t>
        </w:r>
      </w:ins>
      <w:r w:rsidR="000F4CAB" w:rsidRPr="00DC6A71">
        <w:rPr>
          <w:rFonts w:cs="Times New Roman"/>
        </w:rPr>
        <w:t xml:space="preserve"> </w:t>
      </w:r>
      <w:r w:rsidR="00966375" w:rsidRPr="00DC6A71">
        <w:rPr>
          <w:rFonts w:cs="Times New Roman"/>
        </w:rPr>
        <w:t>täiendatakse pärast sõna „ettevõtja“ sõnadega „ja sama paragrahvi lõikes 3</w:t>
      </w:r>
      <w:r w:rsidR="00966375" w:rsidRPr="00DC6A71">
        <w:rPr>
          <w:rFonts w:cs="Times New Roman"/>
          <w:vertAlign w:val="superscript"/>
        </w:rPr>
        <w:t>1</w:t>
      </w:r>
      <w:r w:rsidR="00966375" w:rsidRPr="00DC6A71">
        <w:rPr>
          <w:rFonts w:cs="Times New Roman"/>
        </w:rPr>
        <w:t xml:space="preserve"> nimetatud ettevõtja“</w:t>
      </w:r>
      <w:r w:rsidR="00B51789">
        <w:rPr>
          <w:rFonts w:cs="Times New Roman"/>
        </w:rPr>
        <w:t>;</w:t>
      </w:r>
    </w:p>
    <w:p w14:paraId="5F8A3C19" w14:textId="1BCA411C" w:rsidR="00BA0D69" w:rsidRDefault="00BA0D69" w:rsidP="00AE0C19">
      <w:pPr>
        <w:pStyle w:val="Vahedeta"/>
        <w:jc w:val="both"/>
        <w:rPr>
          <w:rFonts w:cs="Times New Roman"/>
        </w:rPr>
      </w:pPr>
    </w:p>
    <w:p w14:paraId="3930A21E" w14:textId="0C717238" w:rsidR="00BA0D69" w:rsidRPr="00B11EC6" w:rsidRDefault="007A2B9E" w:rsidP="00AE0C19">
      <w:pPr>
        <w:pStyle w:val="Vahedeta"/>
        <w:jc w:val="both"/>
        <w:rPr>
          <w:rFonts w:cs="Times New Roman"/>
          <w:b/>
          <w:bCs/>
        </w:rPr>
      </w:pPr>
      <w:r>
        <w:rPr>
          <w:rFonts w:cs="Times New Roman"/>
          <w:b/>
          <w:bCs/>
        </w:rPr>
        <w:t>32</w:t>
      </w:r>
      <w:r w:rsidR="00BA0D69" w:rsidRPr="00B11EC6">
        <w:rPr>
          <w:rFonts w:cs="Times New Roman"/>
          <w:b/>
          <w:bCs/>
        </w:rPr>
        <w:t xml:space="preserve">) </w:t>
      </w:r>
      <w:r w:rsidR="00BA0D69" w:rsidRPr="00BA0D69">
        <w:rPr>
          <w:rFonts w:cs="Times New Roman"/>
        </w:rPr>
        <w:t>paragrahvi 88 lõikes 1 asendatakse sõnad „Politsei- ja Piirivalveameti ametnik“ sõnadega „Politsei- ja Piirivalveamet“;</w:t>
      </w:r>
      <w:r w:rsidR="00BA0D69" w:rsidRPr="00B11EC6">
        <w:rPr>
          <w:rFonts w:cs="Times New Roman"/>
          <w:b/>
          <w:bCs/>
        </w:rPr>
        <w:t xml:space="preserve"> </w:t>
      </w:r>
    </w:p>
    <w:p w14:paraId="283FB8DC" w14:textId="7B94B3DA" w:rsidR="00A74034" w:rsidRPr="00FA6E8D" w:rsidRDefault="00A74034" w:rsidP="00AE0C19">
      <w:pPr>
        <w:pStyle w:val="Vahedeta"/>
        <w:jc w:val="both"/>
        <w:rPr>
          <w:rFonts w:cs="Times New Roman"/>
        </w:rPr>
      </w:pPr>
    </w:p>
    <w:p w14:paraId="12C4BCD1" w14:textId="329A44DF" w:rsidR="00A74034" w:rsidRPr="00FA6E8D" w:rsidRDefault="007A2B9E" w:rsidP="00AE0C19">
      <w:pPr>
        <w:pStyle w:val="Vahedeta"/>
        <w:jc w:val="both"/>
        <w:rPr>
          <w:rFonts w:cs="Times New Roman"/>
        </w:rPr>
      </w:pPr>
      <w:r>
        <w:rPr>
          <w:rFonts w:cs="Times New Roman"/>
          <w:b/>
          <w:bCs/>
        </w:rPr>
        <w:t>33</w:t>
      </w:r>
      <w:r w:rsidR="00A74034" w:rsidRPr="00B11EC6">
        <w:rPr>
          <w:rFonts w:cs="Times New Roman"/>
          <w:b/>
          <w:bCs/>
        </w:rPr>
        <w:t>)</w:t>
      </w:r>
      <w:r w:rsidR="00A74034" w:rsidRPr="00FA6E8D">
        <w:rPr>
          <w:rFonts w:cs="Times New Roman"/>
        </w:rPr>
        <w:t xml:space="preserve"> paragrahvi 88 lõige 1</w:t>
      </w:r>
      <w:r w:rsidR="00A74034" w:rsidRPr="00FA6E8D">
        <w:rPr>
          <w:rFonts w:cs="Times New Roman"/>
          <w:vertAlign w:val="superscript"/>
        </w:rPr>
        <w:t>1</w:t>
      </w:r>
      <w:r w:rsidR="00A74034" w:rsidRPr="00FA6E8D">
        <w:rPr>
          <w:rFonts w:cs="Times New Roman"/>
        </w:rPr>
        <w:t xml:space="preserve"> muudetakse ja sõnastatakse järgmiselt:</w:t>
      </w:r>
    </w:p>
    <w:p w14:paraId="5FBCB55F" w14:textId="77777777" w:rsidR="00A74034" w:rsidRPr="00FA6E8D" w:rsidRDefault="00A74034" w:rsidP="00AE0C19">
      <w:pPr>
        <w:pStyle w:val="Vahedeta"/>
        <w:jc w:val="both"/>
        <w:rPr>
          <w:rFonts w:cs="Times New Roman"/>
        </w:rPr>
      </w:pPr>
    </w:p>
    <w:p w14:paraId="345AEA4D" w14:textId="543B0996" w:rsidR="00A74034" w:rsidRPr="00FA6E8D" w:rsidRDefault="60E2131B" w:rsidP="60E2131B">
      <w:pPr>
        <w:pStyle w:val="Vahedeta"/>
        <w:jc w:val="both"/>
        <w:rPr>
          <w:rFonts w:cs="Times New Roman"/>
        </w:rPr>
      </w:pPr>
      <w:r w:rsidRPr="60E2131B">
        <w:rPr>
          <w:rFonts w:cs="Times New Roman"/>
        </w:rPr>
        <w:t>„(1</w:t>
      </w:r>
      <w:r w:rsidRPr="60E2131B">
        <w:rPr>
          <w:rFonts w:cs="Times New Roman"/>
          <w:vertAlign w:val="superscript"/>
        </w:rPr>
        <w:t>1</w:t>
      </w:r>
      <w:r w:rsidRPr="60E2131B">
        <w:rPr>
          <w:rFonts w:cs="Times New Roman"/>
        </w:rPr>
        <w:t>) Riiklikku järelevalvet käesoleva seaduse alusel sõjarelvi, nende olulisi osasid ja laskemoona käitlevate isikute üle teeb Politsei- ja Piirivalveamet ning riiklikku järelevalvet sõjarelva laskemoona ja lahingumoona valmistamise ja nende käitlemiskoha üle teeb Tarbijakaitse ja Tehnilise Järelevalve Amet</w:t>
      </w:r>
      <w:commentRangeStart w:id="55"/>
      <w:r w:rsidRPr="60E2131B">
        <w:rPr>
          <w:rFonts w:cs="Times New Roman"/>
        </w:rPr>
        <w:t>.</w:t>
      </w:r>
      <w:commentRangeEnd w:id="55"/>
      <w:r w:rsidR="00EE6A1B">
        <w:rPr>
          <w:rStyle w:val="Kommentaariviide"/>
          <w:rFonts w:asciiTheme="minorHAnsi" w:hAnsiTheme="minorHAnsi"/>
        </w:rPr>
        <w:commentReference w:id="55"/>
      </w:r>
      <w:r w:rsidRPr="60E2131B">
        <w:rPr>
          <w:rFonts w:cs="Times New Roman"/>
        </w:rPr>
        <w:t>“;</w:t>
      </w:r>
    </w:p>
    <w:p w14:paraId="17AEC12D" w14:textId="08B307D3" w:rsidR="00B51789" w:rsidRPr="00FA6E8D" w:rsidRDefault="00B51789" w:rsidP="00AE0C19">
      <w:pPr>
        <w:pStyle w:val="Vahedeta"/>
        <w:jc w:val="both"/>
        <w:rPr>
          <w:rFonts w:cs="Times New Roman"/>
        </w:rPr>
      </w:pPr>
    </w:p>
    <w:p w14:paraId="573FCE71" w14:textId="0F2B15D7" w:rsidR="00B51789" w:rsidRDefault="007A2B9E" w:rsidP="00AE0C19">
      <w:pPr>
        <w:pStyle w:val="Vahedeta"/>
        <w:jc w:val="both"/>
        <w:rPr>
          <w:rFonts w:cs="Times New Roman"/>
        </w:rPr>
      </w:pPr>
      <w:r>
        <w:rPr>
          <w:rFonts w:cs="Times New Roman"/>
          <w:b/>
          <w:bCs/>
        </w:rPr>
        <w:t>34</w:t>
      </w:r>
      <w:r w:rsidR="00B51789" w:rsidRPr="00B11EC6">
        <w:rPr>
          <w:rFonts w:cs="Times New Roman"/>
          <w:b/>
          <w:bCs/>
        </w:rPr>
        <w:t>)</w:t>
      </w:r>
      <w:r w:rsidR="00B51789" w:rsidRPr="00FA6E8D">
        <w:rPr>
          <w:rFonts w:cs="Times New Roman"/>
        </w:rPr>
        <w:t xml:space="preserve"> paragrahvi 91 täiendatakse lõikega </w:t>
      </w:r>
      <w:commentRangeStart w:id="56"/>
      <w:r w:rsidR="00B51789" w:rsidRPr="00FA6E8D">
        <w:rPr>
          <w:rFonts w:cs="Times New Roman"/>
        </w:rPr>
        <w:t>48</w:t>
      </w:r>
      <w:commentRangeEnd w:id="56"/>
      <w:r w:rsidR="00EE6A1B">
        <w:rPr>
          <w:rStyle w:val="Kommentaariviide"/>
          <w:rFonts w:asciiTheme="minorHAnsi" w:hAnsiTheme="minorHAnsi"/>
        </w:rPr>
        <w:commentReference w:id="56"/>
      </w:r>
      <w:r w:rsidR="00B51789" w:rsidRPr="00FA6E8D">
        <w:rPr>
          <w:rFonts w:cs="Times New Roman"/>
        </w:rPr>
        <w:t xml:space="preserve"> järgmises sõnastuses:</w:t>
      </w:r>
    </w:p>
    <w:p w14:paraId="7154D735" w14:textId="77777777" w:rsidR="004A4CB0" w:rsidRPr="00FA6E8D" w:rsidRDefault="004A4CB0" w:rsidP="00AE0C19">
      <w:pPr>
        <w:pStyle w:val="Vahedeta"/>
        <w:jc w:val="both"/>
        <w:rPr>
          <w:rFonts w:cs="Times New Roman"/>
        </w:rPr>
      </w:pPr>
    </w:p>
    <w:p w14:paraId="1A107483" w14:textId="362902D9" w:rsidR="00B51789" w:rsidRPr="00DC6A71" w:rsidRDefault="60E2131B" w:rsidP="60E2131B">
      <w:pPr>
        <w:pStyle w:val="Vahedeta"/>
        <w:jc w:val="both"/>
        <w:rPr>
          <w:rFonts w:cs="Times New Roman"/>
        </w:rPr>
      </w:pPr>
      <w:r w:rsidRPr="60E2131B">
        <w:rPr>
          <w:rFonts w:cs="Times New Roman"/>
        </w:rPr>
        <w:t xml:space="preserve">„(48) Kui ettevõtja laskemoona või lahingumoona käitlemisega tegeleva ettevõtja vastutava isiku kvalifikatsiooni on juba hinnatud lõhkematerjaliseaduses sätestatud korra kohaselt </w:t>
      </w:r>
      <w:ins w:id="57" w:author="Toimetaja" w:date="2024-06-05T15:54:00Z">
        <w:r w:rsidR="00965D33">
          <w:rPr>
            <w:rFonts w:cs="Times New Roman"/>
          </w:rPr>
          <w:t>ja</w:t>
        </w:r>
      </w:ins>
      <w:del w:id="58" w:author="Toimetaja" w:date="2024-06-05T15:54:00Z">
        <w:r w:rsidRPr="60E2131B" w:rsidDel="00965D33">
          <w:rPr>
            <w:rFonts w:cs="Times New Roman"/>
          </w:rPr>
          <w:delText>ning</w:delText>
        </w:r>
      </w:del>
      <w:r w:rsidRPr="60E2131B">
        <w:rPr>
          <w:rFonts w:cs="Times New Roman"/>
        </w:rPr>
        <w:t xml:space="preserve"> talle on antud sellekohane pädevustunnistus enne 2025.</w:t>
      </w:r>
      <w:ins w:id="59" w:author="Toimetaja" w:date="2024-06-05T15:54:00Z">
        <w:r w:rsidR="00965D33">
          <w:rPr>
            <w:rFonts w:cs="Times New Roman"/>
          </w:rPr>
          <w:t> </w:t>
        </w:r>
      </w:ins>
      <w:r w:rsidRPr="60E2131B">
        <w:rPr>
          <w:rFonts w:cs="Times New Roman"/>
        </w:rPr>
        <w:t>a</w:t>
      </w:r>
      <w:ins w:id="60" w:author="Toimetaja" w:date="2024-06-05T15:54:00Z">
        <w:r w:rsidR="00965D33">
          <w:rPr>
            <w:rFonts w:cs="Times New Roman"/>
          </w:rPr>
          <w:t>asta</w:t>
        </w:r>
      </w:ins>
      <w:r w:rsidRPr="60E2131B">
        <w:rPr>
          <w:rFonts w:cs="Times New Roman"/>
        </w:rPr>
        <w:t xml:space="preserve"> 1. jaanuarit, kehtib </w:t>
      </w:r>
      <w:ins w:id="61" w:author="Toimetaja" w:date="2024-06-05T15:55:00Z">
        <w:r w:rsidR="000B610D">
          <w:rPr>
            <w:rFonts w:cs="Times New Roman"/>
          </w:rPr>
          <w:t>nimetatud</w:t>
        </w:r>
      </w:ins>
      <w:del w:id="62" w:author="Toimetaja" w:date="2024-06-05T15:55:00Z">
        <w:r w:rsidRPr="60E2131B" w:rsidDel="000B610D">
          <w:rPr>
            <w:rFonts w:cs="Times New Roman"/>
          </w:rPr>
          <w:delText>see</w:delText>
        </w:r>
      </w:del>
      <w:ins w:id="63" w:author="Toimetaja" w:date="2024-06-05T15:54:00Z">
        <w:r w:rsidR="000B610D">
          <w:rPr>
            <w:rFonts w:cs="Times New Roman"/>
          </w:rPr>
          <w:t xml:space="preserve"> tu</w:t>
        </w:r>
      </w:ins>
      <w:ins w:id="64" w:author="Toimetaja" w:date="2024-06-05T15:55:00Z">
        <w:r w:rsidR="000B610D">
          <w:rPr>
            <w:rFonts w:cs="Times New Roman"/>
          </w:rPr>
          <w:t>nnistus</w:t>
        </w:r>
      </w:ins>
      <w:r w:rsidRPr="60E2131B">
        <w:rPr>
          <w:rFonts w:cs="Times New Roman"/>
        </w:rPr>
        <w:t xml:space="preserve"> ja asendab relvaseaduse alusel antavat pädevustunnistust sellel märgitud kehtivusaja lõpuni.“. </w:t>
      </w:r>
    </w:p>
    <w:p w14:paraId="4E068968" w14:textId="01D17D53" w:rsidR="00D36E2D" w:rsidRPr="00D36E2D" w:rsidRDefault="00D36E2D" w:rsidP="00AE0C19">
      <w:pPr>
        <w:pStyle w:val="Vahedeta"/>
        <w:jc w:val="both"/>
        <w:rPr>
          <w:rFonts w:cs="Times New Roman"/>
          <w:szCs w:val="24"/>
        </w:rPr>
      </w:pPr>
    </w:p>
    <w:p w14:paraId="5CC19D09" w14:textId="3414F44D" w:rsidR="00D36E2D" w:rsidRPr="00DC6A71" w:rsidRDefault="00D36E2D" w:rsidP="00AE0C19">
      <w:pPr>
        <w:pStyle w:val="Vahedeta"/>
        <w:jc w:val="both"/>
        <w:rPr>
          <w:rFonts w:cs="Times New Roman"/>
          <w:b/>
          <w:bCs/>
        </w:rPr>
      </w:pPr>
      <w:r w:rsidRPr="00DC6A71">
        <w:rPr>
          <w:rFonts w:cs="Times New Roman"/>
          <w:b/>
          <w:bCs/>
        </w:rPr>
        <w:t>§ 2</w:t>
      </w:r>
      <w:r w:rsidR="00693D85" w:rsidRPr="00DC6A71">
        <w:rPr>
          <w:rFonts w:cs="Times New Roman"/>
          <w:b/>
          <w:bCs/>
        </w:rPr>
        <w:t>. Karistusseadustiku muutmine</w:t>
      </w:r>
    </w:p>
    <w:p w14:paraId="22ECFE00" w14:textId="77777777" w:rsidR="00693D85" w:rsidRPr="00D36E2D" w:rsidRDefault="00693D85" w:rsidP="00AE0C19">
      <w:pPr>
        <w:pStyle w:val="Vahedeta"/>
        <w:jc w:val="both"/>
        <w:rPr>
          <w:rFonts w:cs="Times New Roman"/>
          <w:szCs w:val="24"/>
        </w:rPr>
      </w:pPr>
    </w:p>
    <w:p w14:paraId="77C8C434" w14:textId="19303E85" w:rsidR="00191572" w:rsidRDefault="00693D85" w:rsidP="00AE0C19">
      <w:pPr>
        <w:pStyle w:val="Vahedeta"/>
        <w:jc w:val="both"/>
        <w:rPr>
          <w:rFonts w:cs="Times New Roman"/>
        </w:rPr>
      </w:pPr>
      <w:r w:rsidRPr="00DC6A71">
        <w:rPr>
          <w:rFonts w:cs="Times New Roman"/>
        </w:rPr>
        <w:t>Karistusseadustiku</w:t>
      </w:r>
      <w:r w:rsidR="00191572">
        <w:rPr>
          <w:rFonts w:cs="Times New Roman"/>
        </w:rPr>
        <w:t>s tehakse järgmised muudatused:</w:t>
      </w:r>
    </w:p>
    <w:p w14:paraId="6ADB4576" w14:textId="77777777" w:rsidR="00191572" w:rsidRDefault="00191572" w:rsidP="00AE0C19">
      <w:pPr>
        <w:pStyle w:val="Vahedeta"/>
        <w:jc w:val="both"/>
        <w:rPr>
          <w:rFonts w:cs="Times New Roman"/>
        </w:rPr>
      </w:pPr>
    </w:p>
    <w:p w14:paraId="2FC08596" w14:textId="4DCEE74C" w:rsidR="00D36E2D" w:rsidRDefault="00191572" w:rsidP="00AE0C19">
      <w:pPr>
        <w:pStyle w:val="Vahedeta"/>
        <w:jc w:val="both"/>
        <w:rPr>
          <w:rFonts w:cs="Times New Roman"/>
        </w:rPr>
      </w:pPr>
      <w:commentRangeStart w:id="65"/>
      <w:r w:rsidRPr="00191572">
        <w:rPr>
          <w:rFonts w:cs="Times New Roman"/>
          <w:b/>
        </w:rPr>
        <w:t>1)</w:t>
      </w:r>
      <w:del w:id="66" w:author="Toimetaja" w:date="2024-06-05T15:53:00Z">
        <w:r w:rsidDel="00965D33">
          <w:rPr>
            <w:rFonts w:cs="Times New Roman"/>
          </w:rPr>
          <w:delText xml:space="preserve"> </w:delText>
        </w:r>
      </w:del>
      <w:r w:rsidR="00693D85" w:rsidRPr="00DC6A71">
        <w:rPr>
          <w:rFonts w:cs="Times New Roman"/>
        </w:rPr>
        <w:t xml:space="preserve"> </w:t>
      </w:r>
      <w:commentRangeEnd w:id="65"/>
      <w:r w:rsidR="000F029C">
        <w:rPr>
          <w:rStyle w:val="Kommentaariviide"/>
          <w:rFonts w:asciiTheme="minorHAnsi" w:hAnsiTheme="minorHAnsi"/>
        </w:rPr>
        <w:commentReference w:id="65"/>
      </w:r>
      <w:r>
        <w:rPr>
          <w:rFonts w:cs="Times New Roman"/>
        </w:rPr>
        <w:t>paragrahvi</w:t>
      </w:r>
      <w:r w:rsidR="00693D85" w:rsidRPr="00DC6A71">
        <w:rPr>
          <w:rFonts w:cs="Times New Roman"/>
        </w:rPr>
        <w:t> 418</w:t>
      </w:r>
      <w:r w:rsidR="00693D85" w:rsidRPr="00DC6A71">
        <w:rPr>
          <w:rFonts w:cs="Times New Roman"/>
          <w:vertAlign w:val="superscript"/>
        </w:rPr>
        <w:t>1</w:t>
      </w:r>
      <w:r w:rsidR="00693D85" w:rsidRPr="00DC6A71">
        <w:rPr>
          <w:rFonts w:cs="Times New Roman"/>
        </w:rPr>
        <w:t xml:space="preserve"> </w:t>
      </w:r>
      <w:r w:rsidR="0058584F" w:rsidRPr="00DC6A71">
        <w:rPr>
          <w:rFonts w:cs="Times New Roman"/>
        </w:rPr>
        <w:t>lõiget 1 täiendatakse pärast sõnu „välja arvatud“ sõnadega „</w:t>
      </w:r>
      <w:r w:rsidR="00447669" w:rsidRPr="00DC6A71">
        <w:rPr>
          <w:rFonts w:cs="Times New Roman"/>
        </w:rPr>
        <w:t>sõjarelv</w:t>
      </w:r>
      <w:r w:rsidR="000F4CAB" w:rsidRPr="00DC6A71">
        <w:rPr>
          <w:rFonts w:cs="Times New Roman"/>
        </w:rPr>
        <w:t>a</w:t>
      </w:r>
      <w:r w:rsidR="0058584F" w:rsidRPr="00DC6A71">
        <w:rPr>
          <w:rFonts w:cs="Times New Roman"/>
        </w:rPr>
        <w:t>, selle oluli</w:t>
      </w:r>
      <w:r w:rsidR="000F4CAB" w:rsidRPr="00DC6A71">
        <w:rPr>
          <w:rFonts w:cs="Times New Roman"/>
        </w:rPr>
        <w:t>se</w:t>
      </w:r>
      <w:r w:rsidR="0058584F" w:rsidRPr="00DC6A71">
        <w:rPr>
          <w:rFonts w:cs="Times New Roman"/>
        </w:rPr>
        <w:t xml:space="preserve"> osa </w:t>
      </w:r>
      <w:r w:rsidR="00447669" w:rsidRPr="00DC6A71">
        <w:rPr>
          <w:rFonts w:cs="Times New Roman"/>
        </w:rPr>
        <w:t xml:space="preserve">ja </w:t>
      </w:r>
      <w:r>
        <w:rPr>
          <w:rFonts w:cs="Times New Roman"/>
        </w:rPr>
        <w:t>sõjarelva</w:t>
      </w:r>
      <w:r w:rsidR="0058584F" w:rsidRPr="00DC6A71">
        <w:rPr>
          <w:rFonts w:cs="Times New Roman"/>
        </w:rPr>
        <w:t xml:space="preserve"> laskemoon</w:t>
      </w:r>
      <w:r w:rsidR="000F4CAB" w:rsidRPr="00DC6A71">
        <w:rPr>
          <w:rFonts w:cs="Times New Roman"/>
        </w:rPr>
        <w:t>a</w:t>
      </w:r>
      <w:r w:rsidR="0058584F" w:rsidRPr="00DC6A71">
        <w:rPr>
          <w:rFonts w:cs="Times New Roman"/>
        </w:rPr>
        <w:t xml:space="preserve"> ning“</w:t>
      </w:r>
      <w:r>
        <w:rPr>
          <w:rFonts w:cs="Times New Roman"/>
        </w:rPr>
        <w:t>;</w:t>
      </w:r>
    </w:p>
    <w:p w14:paraId="2ACC606D" w14:textId="4E7D76F3" w:rsidR="00191572" w:rsidRDefault="00191572" w:rsidP="00AE0C19">
      <w:pPr>
        <w:pStyle w:val="Vahedeta"/>
        <w:jc w:val="both"/>
        <w:rPr>
          <w:rFonts w:cs="Times New Roman"/>
        </w:rPr>
      </w:pPr>
    </w:p>
    <w:p w14:paraId="3E492903" w14:textId="3528D226" w:rsidR="00191572" w:rsidRPr="00191572" w:rsidRDefault="00191572" w:rsidP="00AE0C19">
      <w:pPr>
        <w:pStyle w:val="Vahedeta"/>
        <w:jc w:val="both"/>
        <w:rPr>
          <w:rFonts w:cs="Times New Roman"/>
        </w:rPr>
      </w:pPr>
      <w:r w:rsidRPr="00191572">
        <w:rPr>
          <w:rFonts w:cs="Times New Roman"/>
          <w:b/>
        </w:rPr>
        <w:t>2)</w:t>
      </w:r>
      <w:r>
        <w:rPr>
          <w:rFonts w:cs="Times New Roman"/>
          <w:b/>
        </w:rPr>
        <w:t xml:space="preserve"> </w:t>
      </w:r>
      <w:r w:rsidRPr="00191572">
        <w:rPr>
          <w:rFonts w:cs="Times New Roman"/>
        </w:rPr>
        <w:t>paragrahvi 418</w:t>
      </w:r>
      <w:r>
        <w:rPr>
          <w:rFonts w:cs="Times New Roman"/>
          <w:vertAlign w:val="superscript"/>
        </w:rPr>
        <w:t>2</w:t>
      </w:r>
      <w:r>
        <w:rPr>
          <w:rFonts w:cs="Times New Roman"/>
        </w:rPr>
        <w:t xml:space="preserve"> </w:t>
      </w:r>
      <w:commentRangeStart w:id="67"/>
      <w:r>
        <w:rPr>
          <w:rFonts w:cs="Times New Roman"/>
        </w:rPr>
        <w:t>lõi</w:t>
      </w:r>
      <w:ins w:id="68" w:author="Iivika Sale" w:date="2024-06-14T16:16:00Z">
        <w:r w:rsidR="00EE6A1B">
          <w:rPr>
            <w:rFonts w:cs="Times New Roman"/>
          </w:rPr>
          <w:t>kes</w:t>
        </w:r>
      </w:ins>
      <w:del w:id="69" w:author="Iivika Sale" w:date="2024-06-14T16:16:00Z">
        <w:r w:rsidDel="00EE6A1B">
          <w:rPr>
            <w:rFonts w:cs="Times New Roman"/>
          </w:rPr>
          <w:delText>getes</w:delText>
        </w:r>
      </w:del>
      <w:r>
        <w:rPr>
          <w:rFonts w:cs="Times New Roman"/>
        </w:rPr>
        <w:t xml:space="preserve"> 1 ja</w:t>
      </w:r>
      <w:ins w:id="70" w:author="Iivika Sale" w:date="2024-06-14T16:16:00Z">
        <w:r w:rsidR="00EE6A1B">
          <w:rPr>
            <w:rFonts w:cs="Times New Roman"/>
          </w:rPr>
          <w:t xml:space="preserve"> lõike</w:t>
        </w:r>
      </w:ins>
      <w:r>
        <w:rPr>
          <w:rFonts w:cs="Times New Roman"/>
        </w:rPr>
        <w:t xml:space="preserve"> 2 </w:t>
      </w:r>
      <w:commentRangeEnd w:id="67"/>
      <w:ins w:id="71" w:author="Iivika Sale" w:date="2024-06-14T16:16:00Z">
        <w:r w:rsidR="00EE6A1B">
          <w:rPr>
            <w:rFonts w:cs="Times New Roman"/>
          </w:rPr>
          <w:t xml:space="preserve">punktis 3 </w:t>
        </w:r>
      </w:ins>
      <w:r w:rsidR="000F029C">
        <w:rPr>
          <w:rStyle w:val="Kommentaariviide"/>
          <w:rFonts w:asciiTheme="minorHAnsi" w:hAnsiTheme="minorHAnsi"/>
        </w:rPr>
        <w:commentReference w:id="67"/>
      </w:r>
      <w:r>
        <w:rPr>
          <w:rFonts w:cs="Times New Roman"/>
        </w:rPr>
        <w:t>asendatakse sõnad „</w:t>
      </w:r>
      <w:r w:rsidRPr="00191572">
        <w:rPr>
          <w:rFonts w:cs="Times New Roman"/>
        </w:rPr>
        <w:t>sõjalise otstarbega</w:t>
      </w:r>
      <w:r>
        <w:rPr>
          <w:rFonts w:cs="Times New Roman"/>
        </w:rPr>
        <w:t>“ sõnadega „sõjarelva“.</w:t>
      </w:r>
    </w:p>
    <w:p w14:paraId="58EB17E2" w14:textId="77777777" w:rsidR="00D36E2D" w:rsidRPr="00D36E2D" w:rsidRDefault="00D36E2D" w:rsidP="00AE0C19">
      <w:pPr>
        <w:pStyle w:val="Vahedeta"/>
        <w:jc w:val="both"/>
        <w:rPr>
          <w:rFonts w:cs="Times New Roman"/>
          <w:szCs w:val="24"/>
        </w:rPr>
      </w:pPr>
    </w:p>
    <w:p w14:paraId="79C70208" w14:textId="536B083F" w:rsidR="00726D70" w:rsidRPr="00DC6A71" w:rsidRDefault="5F469A54" w:rsidP="00AE0C19">
      <w:pPr>
        <w:pStyle w:val="Vahedeta"/>
        <w:jc w:val="both"/>
        <w:rPr>
          <w:rFonts w:cs="Times New Roman"/>
          <w:b/>
          <w:bCs/>
        </w:rPr>
      </w:pPr>
      <w:r w:rsidRPr="00DC6A71">
        <w:rPr>
          <w:rFonts w:cs="Times New Roman"/>
          <w:b/>
          <w:bCs/>
        </w:rPr>
        <w:t xml:space="preserve">§ </w:t>
      </w:r>
      <w:r w:rsidR="00025FE0" w:rsidRPr="00DC6A71">
        <w:rPr>
          <w:rFonts w:cs="Times New Roman"/>
          <w:b/>
          <w:bCs/>
        </w:rPr>
        <w:t>3</w:t>
      </w:r>
      <w:r w:rsidRPr="00DC6A71">
        <w:rPr>
          <w:rFonts w:cs="Times New Roman"/>
          <w:b/>
          <w:bCs/>
        </w:rPr>
        <w:t>. Kriminaalmenetluse seadustiku muutmine</w:t>
      </w:r>
    </w:p>
    <w:p w14:paraId="3043D484" w14:textId="77777777" w:rsidR="00D36E2D" w:rsidRDefault="00D36E2D" w:rsidP="00AE0C19">
      <w:pPr>
        <w:pStyle w:val="Vahedeta"/>
        <w:jc w:val="both"/>
        <w:rPr>
          <w:rFonts w:cs="Times New Roman"/>
          <w:szCs w:val="24"/>
        </w:rPr>
      </w:pPr>
    </w:p>
    <w:p w14:paraId="0B4B6B48" w14:textId="52948B78" w:rsidR="00633EB9" w:rsidRPr="00DC6A71" w:rsidRDefault="00900085" w:rsidP="00AE0C19">
      <w:pPr>
        <w:pStyle w:val="Vahedeta"/>
        <w:jc w:val="both"/>
        <w:rPr>
          <w:rFonts w:cs="Times New Roman"/>
        </w:rPr>
      </w:pPr>
      <w:r w:rsidRPr="00DC6A71">
        <w:rPr>
          <w:rFonts w:cs="Times New Roman"/>
        </w:rPr>
        <w:t>Kriminaalmene</w:t>
      </w:r>
      <w:r w:rsidR="004661A7" w:rsidRPr="00DC6A71">
        <w:rPr>
          <w:rFonts w:cs="Times New Roman"/>
        </w:rPr>
        <w:t xml:space="preserve">tluse seadustiku § </w:t>
      </w:r>
      <w:r w:rsidR="5F469A54" w:rsidRPr="00DC6A71">
        <w:rPr>
          <w:rFonts w:cs="Times New Roman"/>
        </w:rPr>
        <w:t>199 lõike 1 punktis 7 asendatakse tekstiosa „ja 418</w:t>
      </w:r>
      <w:r w:rsidR="5F469A54" w:rsidRPr="00DC6A71">
        <w:rPr>
          <w:rFonts w:cs="Times New Roman"/>
          <w:vertAlign w:val="superscript"/>
        </w:rPr>
        <w:t>1</w:t>
      </w:r>
      <w:r w:rsidR="5F469A54" w:rsidRPr="00DC6A71">
        <w:rPr>
          <w:rFonts w:cs="Times New Roman"/>
        </w:rPr>
        <w:t>“ tekstiosaga „,</w:t>
      </w:r>
      <w:r w:rsidR="000B610D">
        <w:rPr>
          <w:rFonts w:cs="Times New Roman"/>
        </w:rPr>
        <w:t> </w:t>
      </w:r>
      <w:r w:rsidR="5F469A54" w:rsidRPr="00DC6A71">
        <w:rPr>
          <w:rFonts w:cs="Times New Roman"/>
        </w:rPr>
        <w:t>418</w:t>
      </w:r>
      <w:r w:rsidR="5F469A54" w:rsidRPr="00DC6A71">
        <w:rPr>
          <w:rFonts w:cs="Times New Roman"/>
          <w:vertAlign w:val="superscript"/>
        </w:rPr>
        <w:t>1</w:t>
      </w:r>
      <w:r w:rsidR="5F469A54" w:rsidRPr="00DC6A71">
        <w:rPr>
          <w:rFonts w:cs="Times New Roman"/>
        </w:rPr>
        <w:t xml:space="preserve"> ja 418</w:t>
      </w:r>
      <w:r w:rsidR="5F469A54" w:rsidRPr="00DC6A71">
        <w:rPr>
          <w:rFonts w:cs="Times New Roman"/>
          <w:vertAlign w:val="superscript"/>
        </w:rPr>
        <w:t>2</w:t>
      </w:r>
      <w:r w:rsidR="5F469A54" w:rsidRPr="00DC6A71">
        <w:rPr>
          <w:rFonts w:cs="Times New Roman"/>
        </w:rPr>
        <w:t>“.</w:t>
      </w:r>
    </w:p>
    <w:p w14:paraId="451E5964" w14:textId="77777777" w:rsidR="00D36E2D" w:rsidRPr="00D36E2D" w:rsidRDefault="00D36E2D" w:rsidP="00AE0C19">
      <w:pPr>
        <w:pStyle w:val="Vahedeta"/>
        <w:jc w:val="both"/>
        <w:rPr>
          <w:rFonts w:cs="Times New Roman"/>
          <w:szCs w:val="24"/>
        </w:rPr>
      </w:pPr>
    </w:p>
    <w:p w14:paraId="4ED956E3" w14:textId="7764A1F8" w:rsidR="00633EB9" w:rsidRPr="00DC6A71" w:rsidRDefault="5F469A54" w:rsidP="00AE0C19">
      <w:pPr>
        <w:pStyle w:val="Vahedeta"/>
        <w:jc w:val="both"/>
        <w:rPr>
          <w:rFonts w:cs="Times New Roman"/>
          <w:b/>
          <w:bCs/>
        </w:rPr>
      </w:pPr>
      <w:r w:rsidRPr="00DC6A71">
        <w:rPr>
          <w:rFonts w:cs="Times New Roman"/>
          <w:b/>
          <w:bCs/>
        </w:rPr>
        <w:t xml:space="preserve">§ </w:t>
      </w:r>
      <w:r w:rsidR="00025FE0" w:rsidRPr="00DC6A71">
        <w:rPr>
          <w:rFonts w:cs="Times New Roman"/>
          <w:b/>
          <w:bCs/>
        </w:rPr>
        <w:t>4</w:t>
      </w:r>
      <w:r w:rsidRPr="00DC6A71">
        <w:rPr>
          <w:rFonts w:cs="Times New Roman"/>
          <w:b/>
          <w:bCs/>
        </w:rPr>
        <w:t>. Lõhkematerjaliseaduse muutmine</w:t>
      </w:r>
    </w:p>
    <w:p w14:paraId="5ADB1EAE" w14:textId="77777777" w:rsidR="00D36E2D" w:rsidRDefault="00D36E2D" w:rsidP="00AE0C19">
      <w:pPr>
        <w:pStyle w:val="Vahedeta"/>
        <w:jc w:val="both"/>
        <w:rPr>
          <w:rFonts w:cs="Times New Roman"/>
          <w:szCs w:val="24"/>
        </w:rPr>
      </w:pPr>
    </w:p>
    <w:p w14:paraId="14DABB84" w14:textId="30056AB3" w:rsidR="00633EB9" w:rsidRPr="00DC6A71" w:rsidRDefault="5F469A54" w:rsidP="00AE0C19">
      <w:pPr>
        <w:pStyle w:val="Vahedeta"/>
        <w:jc w:val="both"/>
        <w:rPr>
          <w:rFonts w:cs="Times New Roman"/>
        </w:rPr>
      </w:pPr>
      <w:r w:rsidRPr="00DC6A71">
        <w:rPr>
          <w:rFonts w:cs="Times New Roman"/>
        </w:rPr>
        <w:t>Lõhkematerjaliseaduses tehakse järgmised muudatused:</w:t>
      </w:r>
    </w:p>
    <w:p w14:paraId="60BA57DF" w14:textId="77777777" w:rsidR="00D36E2D" w:rsidRDefault="00D36E2D" w:rsidP="00AE0C19">
      <w:pPr>
        <w:pStyle w:val="Vahedeta"/>
        <w:jc w:val="both"/>
        <w:rPr>
          <w:rFonts w:cs="Times New Roman"/>
          <w:szCs w:val="24"/>
        </w:rPr>
      </w:pPr>
    </w:p>
    <w:p w14:paraId="6F7B0428" w14:textId="6789E739" w:rsidR="004A7A17" w:rsidRPr="00DC6A71" w:rsidRDefault="006A759B" w:rsidP="00AE0C19">
      <w:pPr>
        <w:pStyle w:val="Vahedeta"/>
        <w:jc w:val="both"/>
        <w:rPr>
          <w:rFonts w:cs="Times New Roman"/>
        </w:rPr>
      </w:pPr>
      <w:r w:rsidRPr="00DC6A71">
        <w:rPr>
          <w:rFonts w:cs="Times New Roman"/>
          <w:b/>
          <w:bCs/>
        </w:rPr>
        <w:t>1</w:t>
      </w:r>
      <w:r w:rsidR="5F469A54" w:rsidRPr="00DC6A71">
        <w:rPr>
          <w:rFonts w:cs="Times New Roman"/>
        </w:rPr>
        <w:t xml:space="preserve">) paragrahvi 12 </w:t>
      </w:r>
      <w:r w:rsidR="007443E7" w:rsidRPr="00DC6A71">
        <w:rPr>
          <w:rFonts w:cs="Times New Roman"/>
        </w:rPr>
        <w:t>lõi</w:t>
      </w:r>
      <w:r w:rsidR="007443E7">
        <w:rPr>
          <w:rFonts w:cs="Times New Roman"/>
        </w:rPr>
        <w:t>g</w:t>
      </w:r>
      <w:r w:rsidR="007443E7" w:rsidRPr="00DC6A71">
        <w:rPr>
          <w:rFonts w:cs="Times New Roman"/>
        </w:rPr>
        <w:t>e</w:t>
      </w:r>
      <w:r w:rsidR="007443E7">
        <w:rPr>
          <w:rFonts w:cs="Times New Roman"/>
        </w:rPr>
        <w:t>t</w:t>
      </w:r>
      <w:r w:rsidR="007443E7" w:rsidRPr="00DC6A71">
        <w:rPr>
          <w:rFonts w:cs="Times New Roman"/>
        </w:rPr>
        <w:t xml:space="preserve"> </w:t>
      </w:r>
      <w:r w:rsidR="5F469A54" w:rsidRPr="00DC6A71">
        <w:rPr>
          <w:rFonts w:cs="Times New Roman"/>
        </w:rPr>
        <w:t xml:space="preserve">2 </w:t>
      </w:r>
      <w:r w:rsidR="007443E7">
        <w:rPr>
          <w:rFonts w:cs="Times New Roman"/>
        </w:rPr>
        <w:t>täiendatakse punktiga 7 järgmises sõnastuses</w:t>
      </w:r>
      <w:r w:rsidR="5F469A54" w:rsidRPr="00DC6A71">
        <w:rPr>
          <w:rFonts w:cs="Times New Roman"/>
        </w:rPr>
        <w:t>:</w:t>
      </w:r>
    </w:p>
    <w:p w14:paraId="51A7B5E1" w14:textId="77777777" w:rsidR="00D36E2D" w:rsidRDefault="00D36E2D" w:rsidP="00AE0C19">
      <w:pPr>
        <w:pStyle w:val="Vahedeta"/>
        <w:jc w:val="both"/>
        <w:rPr>
          <w:rFonts w:cs="Times New Roman"/>
          <w:szCs w:val="24"/>
        </w:rPr>
      </w:pPr>
    </w:p>
    <w:p w14:paraId="18E7D2A2" w14:textId="5C11AE3B" w:rsidR="008C5001" w:rsidRDefault="11202670" w:rsidP="00AE0C19">
      <w:pPr>
        <w:pStyle w:val="Vahedeta"/>
        <w:jc w:val="both"/>
        <w:rPr>
          <w:rFonts w:cs="Times New Roman"/>
        </w:rPr>
      </w:pPr>
      <w:r w:rsidRPr="00DC6A71">
        <w:rPr>
          <w:rFonts w:cs="Times New Roman"/>
        </w:rPr>
        <w:t>„</w:t>
      </w:r>
      <w:r w:rsidR="007443E7">
        <w:rPr>
          <w:rFonts w:cs="Times New Roman"/>
        </w:rPr>
        <w:t>7</w:t>
      </w:r>
      <w:r w:rsidRPr="00DC6A71">
        <w:rPr>
          <w:rFonts w:cs="Times New Roman"/>
        </w:rPr>
        <w:t xml:space="preserve">) </w:t>
      </w:r>
      <w:r w:rsidR="00341003">
        <w:rPr>
          <w:rFonts w:cs="Times New Roman"/>
        </w:rPr>
        <w:t>lõhkematerjali käitleval ettevõtjal</w:t>
      </w:r>
      <w:r w:rsidR="007B17C3">
        <w:rPr>
          <w:rFonts w:cs="Times New Roman"/>
        </w:rPr>
        <w:t>,</w:t>
      </w:r>
      <w:r w:rsidR="00B20058">
        <w:rPr>
          <w:rFonts w:cs="Times New Roman"/>
        </w:rPr>
        <w:t xml:space="preserve"> </w:t>
      </w:r>
      <w:r w:rsidR="005D696D" w:rsidRPr="00DC6A71">
        <w:rPr>
          <w:rFonts w:cs="Times New Roman"/>
        </w:rPr>
        <w:t xml:space="preserve">kui </w:t>
      </w:r>
      <w:r w:rsidR="007B17C3">
        <w:rPr>
          <w:rFonts w:cs="Times New Roman"/>
        </w:rPr>
        <w:t>tal</w:t>
      </w:r>
      <w:r w:rsidR="00B20058" w:rsidRPr="00DC6A71">
        <w:rPr>
          <w:rFonts w:cs="Times New Roman"/>
        </w:rPr>
        <w:t xml:space="preserve"> </w:t>
      </w:r>
      <w:r w:rsidR="005D696D" w:rsidRPr="00DC6A71">
        <w:rPr>
          <w:rFonts w:cs="Times New Roman"/>
        </w:rPr>
        <w:t xml:space="preserve">on </w:t>
      </w:r>
      <w:r w:rsidRPr="00DC6A71">
        <w:rPr>
          <w:rFonts w:cs="Times New Roman"/>
        </w:rPr>
        <w:t>relvaseaduse</w:t>
      </w:r>
      <w:r w:rsidR="005D696D" w:rsidRPr="00DC6A71">
        <w:rPr>
          <w:rFonts w:cs="Times New Roman"/>
        </w:rPr>
        <w:t xml:space="preserve"> </w:t>
      </w:r>
      <w:r w:rsidR="00904C80" w:rsidRPr="00DC6A71">
        <w:rPr>
          <w:rFonts w:cs="Times New Roman"/>
        </w:rPr>
        <w:t xml:space="preserve">kohane </w:t>
      </w:r>
      <w:r w:rsidR="005D696D" w:rsidRPr="00DC6A71">
        <w:rPr>
          <w:rFonts w:cs="Times New Roman"/>
        </w:rPr>
        <w:t>tegevusluba</w:t>
      </w:r>
      <w:r w:rsidR="00B20058" w:rsidRPr="49BBEA0E">
        <w:rPr>
          <w:rFonts w:asciiTheme="minorHAnsi" w:hAnsiTheme="minorHAnsi"/>
          <w:sz w:val="22"/>
        </w:rPr>
        <w:t xml:space="preserve"> </w:t>
      </w:r>
      <w:r w:rsidR="00B20058" w:rsidRPr="00B20058" w:rsidDel="006258E6">
        <w:rPr>
          <w:rFonts w:cs="Times New Roman"/>
        </w:rPr>
        <w:t xml:space="preserve">sõjarelva </w:t>
      </w:r>
      <w:r w:rsidR="00B20058" w:rsidRPr="00B20058">
        <w:rPr>
          <w:rFonts w:cs="Times New Roman"/>
        </w:rPr>
        <w:t xml:space="preserve">laskemoona või lahingumoona </w:t>
      </w:r>
      <w:r w:rsidR="00B20058">
        <w:rPr>
          <w:rFonts w:cs="Times New Roman"/>
        </w:rPr>
        <w:t>valmistamiseks</w:t>
      </w:r>
      <w:r w:rsidR="00B20058" w:rsidRPr="00B20058">
        <w:rPr>
          <w:rFonts w:cs="Times New Roman"/>
        </w:rPr>
        <w:t xml:space="preserve"> </w:t>
      </w:r>
      <w:r w:rsidR="00B20058">
        <w:rPr>
          <w:rFonts w:cs="Times New Roman"/>
        </w:rPr>
        <w:t>või</w:t>
      </w:r>
      <w:r w:rsidR="00B20058" w:rsidRPr="00B20058">
        <w:rPr>
          <w:rFonts w:cs="Times New Roman"/>
        </w:rPr>
        <w:t xml:space="preserve"> hoidmise</w:t>
      </w:r>
      <w:r w:rsidR="00B20058">
        <w:rPr>
          <w:rFonts w:cs="Times New Roman"/>
        </w:rPr>
        <w:t>ks</w:t>
      </w:r>
      <w:r w:rsidR="008B5057">
        <w:rPr>
          <w:rFonts w:cs="Times New Roman"/>
        </w:rPr>
        <w:t xml:space="preserve"> </w:t>
      </w:r>
      <w:r w:rsidR="008B5057" w:rsidRPr="008B5057">
        <w:rPr>
          <w:rFonts w:cs="Times New Roman"/>
        </w:rPr>
        <w:t xml:space="preserve">ning loamenetluses on hõlmatud käesoleva seaduse </w:t>
      </w:r>
      <w:commentRangeStart w:id="72"/>
      <w:r w:rsidR="008B5057" w:rsidRPr="008B5057">
        <w:rPr>
          <w:rFonts w:cs="Times New Roman"/>
        </w:rPr>
        <w:t>tegevusloa kontrolliesemes olevad nõuded</w:t>
      </w:r>
      <w:r w:rsidR="00341003">
        <w:rPr>
          <w:rFonts w:cs="Times New Roman"/>
        </w:rPr>
        <w:t>.</w:t>
      </w:r>
      <w:r w:rsidRPr="00DC6A71">
        <w:rPr>
          <w:rFonts w:cs="Times New Roman"/>
        </w:rPr>
        <w:t>“;</w:t>
      </w:r>
      <w:commentRangeEnd w:id="72"/>
      <w:r w:rsidR="000F029C">
        <w:rPr>
          <w:rStyle w:val="Kommentaariviide"/>
          <w:rFonts w:asciiTheme="minorHAnsi" w:hAnsiTheme="minorHAnsi"/>
        </w:rPr>
        <w:commentReference w:id="72"/>
      </w:r>
    </w:p>
    <w:p w14:paraId="7960F679" w14:textId="14F8EE9D" w:rsidR="00E8561A" w:rsidRDefault="00E8561A" w:rsidP="00AE0C19">
      <w:pPr>
        <w:pStyle w:val="Vahedeta"/>
        <w:jc w:val="both"/>
        <w:rPr>
          <w:rFonts w:cs="Times New Roman"/>
        </w:rPr>
      </w:pPr>
    </w:p>
    <w:p w14:paraId="0DCE84F1" w14:textId="5200943D" w:rsidR="00E8561A" w:rsidRDefault="00E8561A" w:rsidP="00AE0C19">
      <w:pPr>
        <w:pStyle w:val="Vahedeta"/>
        <w:jc w:val="both"/>
        <w:rPr>
          <w:rFonts w:cs="Times New Roman"/>
        </w:rPr>
      </w:pPr>
      <w:r w:rsidRPr="00B11EC6">
        <w:rPr>
          <w:rFonts w:cs="Times New Roman"/>
          <w:b/>
          <w:bCs/>
        </w:rPr>
        <w:t>2)</w:t>
      </w:r>
      <w:r>
        <w:rPr>
          <w:rFonts w:cs="Times New Roman"/>
        </w:rPr>
        <w:t xml:space="preserve"> </w:t>
      </w:r>
      <w:r w:rsidRPr="00E8561A">
        <w:rPr>
          <w:rFonts w:cs="Times New Roman"/>
        </w:rPr>
        <w:t>paragrahvi 25 lõi</w:t>
      </w:r>
      <w:r>
        <w:rPr>
          <w:rFonts w:cs="Times New Roman"/>
        </w:rPr>
        <w:t>ke 2 punkt 6 muudetakse ja sõnastatakse järgmiselt:</w:t>
      </w:r>
    </w:p>
    <w:p w14:paraId="7B43CF2F" w14:textId="77777777" w:rsidR="00B33DA6" w:rsidRDefault="00B33DA6" w:rsidP="00AE0C19">
      <w:pPr>
        <w:pStyle w:val="Vahedeta"/>
        <w:jc w:val="both"/>
        <w:rPr>
          <w:rFonts w:cs="Times New Roman"/>
        </w:rPr>
      </w:pPr>
    </w:p>
    <w:p w14:paraId="2CE6ACEA" w14:textId="57857F3F" w:rsidR="00E8561A" w:rsidRPr="00DC6A71" w:rsidRDefault="00A80EC2" w:rsidP="00AE0C19">
      <w:pPr>
        <w:pStyle w:val="Vahedeta"/>
        <w:jc w:val="both"/>
        <w:rPr>
          <w:rFonts w:cs="Times New Roman"/>
        </w:rPr>
      </w:pPr>
      <w:r>
        <w:rPr>
          <w:rFonts w:cs="Times New Roman"/>
        </w:rPr>
        <w:t>„</w:t>
      </w:r>
      <w:r w:rsidR="00E8561A">
        <w:rPr>
          <w:rFonts w:cs="Times New Roman"/>
        </w:rPr>
        <w:t xml:space="preserve">6) </w:t>
      </w:r>
      <w:r w:rsidR="00E8561A" w:rsidRPr="00E8561A">
        <w:rPr>
          <w:rFonts w:cs="Times New Roman"/>
        </w:rPr>
        <w:t>käitlemiskohal, millel on relvaseaduse kohane luba ja kus käideldakse ohtlike veoste rahvusvahelise autoveo Euroopa kokkuleppe kohasesse ohuklassi</w:t>
      </w:r>
      <w:r w:rsidR="00343533">
        <w:rPr>
          <w:rFonts w:cs="Times New Roman"/>
        </w:rPr>
        <w:t> </w:t>
      </w:r>
      <w:r w:rsidR="00E8561A" w:rsidRPr="00E8561A">
        <w:rPr>
          <w:rFonts w:cs="Times New Roman"/>
        </w:rPr>
        <w:t>1.3C kuuluvat püssirohtu koguses, mis ei ületa 50</w:t>
      </w:r>
      <w:r w:rsidR="00343533">
        <w:rPr>
          <w:rFonts w:cs="Times New Roman"/>
        </w:rPr>
        <w:t> </w:t>
      </w:r>
      <w:r w:rsidR="00E8561A" w:rsidRPr="00E8561A">
        <w:rPr>
          <w:rFonts w:cs="Times New Roman"/>
        </w:rPr>
        <w:t>kilogrammi ja ohuklassi</w:t>
      </w:r>
      <w:r w:rsidR="009B7F1A">
        <w:rPr>
          <w:rFonts w:cs="Times New Roman"/>
        </w:rPr>
        <w:t> </w:t>
      </w:r>
      <w:r w:rsidR="00E8561A" w:rsidRPr="00E8561A">
        <w:rPr>
          <w:rFonts w:cs="Times New Roman"/>
        </w:rPr>
        <w:t>1.4S kuuluvat laskemoona ja sütikuid koguses, mis ei ületa 900</w:t>
      </w:r>
      <w:r w:rsidR="009F1C32">
        <w:rPr>
          <w:rFonts w:cs="Times New Roman"/>
        </w:rPr>
        <w:t> </w:t>
      </w:r>
      <w:r w:rsidR="00E8561A" w:rsidRPr="00E8561A">
        <w:rPr>
          <w:rFonts w:cs="Times New Roman"/>
        </w:rPr>
        <w:t>kilogrammi</w:t>
      </w:r>
      <w:r>
        <w:rPr>
          <w:rFonts w:cs="Times New Roman"/>
        </w:rPr>
        <w:t>;“;</w:t>
      </w:r>
    </w:p>
    <w:p w14:paraId="3BB98942" w14:textId="77777777" w:rsidR="00D36E2D" w:rsidRDefault="00D36E2D" w:rsidP="00AE0C19">
      <w:pPr>
        <w:pStyle w:val="Vahedeta"/>
        <w:jc w:val="both"/>
        <w:rPr>
          <w:rFonts w:cs="Times New Roman"/>
          <w:szCs w:val="24"/>
        </w:rPr>
      </w:pPr>
    </w:p>
    <w:p w14:paraId="5FFF4099" w14:textId="19AD6C16" w:rsidR="008C5001" w:rsidRPr="00DC6A71" w:rsidRDefault="00A80EC2" w:rsidP="00AE0C19">
      <w:pPr>
        <w:pStyle w:val="Vahedeta"/>
        <w:jc w:val="both"/>
        <w:rPr>
          <w:rFonts w:cs="Times New Roman"/>
        </w:rPr>
      </w:pPr>
      <w:r>
        <w:rPr>
          <w:rFonts w:cs="Times New Roman"/>
          <w:b/>
          <w:bCs/>
        </w:rPr>
        <w:t>3</w:t>
      </w:r>
      <w:r w:rsidR="5F469A54" w:rsidRPr="00DC6A71">
        <w:rPr>
          <w:rFonts w:cs="Times New Roman"/>
        </w:rPr>
        <w:t>) paragrahvi 25 lõiget 2 täiendatakse pun</w:t>
      </w:r>
      <w:r w:rsidR="00AC2EB9" w:rsidRPr="00DC6A71">
        <w:rPr>
          <w:rFonts w:cs="Times New Roman"/>
        </w:rPr>
        <w:t>ktiga 8</w:t>
      </w:r>
      <w:r w:rsidR="5F469A54" w:rsidRPr="00DC6A71">
        <w:rPr>
          <w:rFonts w:cs="Times New Roman"/>
        </w:rPr>
        <w:t xml:space="preserve"> järgmises sõnastuses:</w:t>
      </w:r>
    </w:p>
    <w:p w14:paraId="0534B6A5" w14:textId="77777777" w:rsidR="00D36E2D" w:rsidRDefault="00D36E2D" w:rsidP="00AE0C19">
      <w:pPr>
        <w:pStyle w:val="Vahedeta"/>
        <w:jc w:val="both"/>
        <w:rPr>
          <w:rFonts w:cs="Times New Roman"/>
          <w:szCs w:val="24"/>
        </w:rPr>
      </w:pPr>
    </w:p>
    <w:p w14:paraId="152A4B04" w14:textId="4394A858" w:rsidR="00B921D8" w:rsidRDefault="00BA4FAD" w:rsidP="00AE0C19">
      <w:pPr>
        <w:pStyle w:val="Vahedeta"/>
        <w:jc w:val="both"/>
        <w:rPr>
          <w:rFonts w:cs="Times New Roman"/>
        </w:rPr>
      </w:pPr>
      <w:r w:rsidRPr="00DC6A71">
        <w:rPr>
          <w:rFonts w:cs="Times New Roman"/>
        </w:rPr>
        <w:t>„</w:t>
      </w:r>
      <w:r w:rsidR="005F7F50" w:rsidRPr="00DC6A71">
        <w:rPr>
          <w:rFonts w:cs="Times New Roman"/>
        </w:rPr>
        <w:t>8</w:t>
      </w:r>
      <w:r w:rsidR="5F469A54" w:rsidRPr="00DC6A71">
        <w:rPr>
          <w:rFonts w:cs="Times New Roman"/>
        </w:rPr>
        <w:t xml:space="preserve">) </w:t>
      </w:r>
      <w:r w:rsidR="00521688" w:rsidRPr="00521688">
        <w:rPr>
          <w:rFonts w:cs="Times New Roman"/>
        </w:rPr>
        <w:t xml:space="preserve">käitlemiskohal, millel on relvaseaduse kohane käitamisluba, </w:t>
      </w:r>
      <w:r w:rsidR="00521688">
        <w:rPr>
          <w:rFonts w:cs="Times New Roman"/>
        </w:rPr>
        <w:t>kui seal käideldakse</w:t>
      </w:r>
      <w:r w:rsidR="00521688" w:rsidRPr="00521688">
        <w:rPr>
          <w:rFonts w:cs="Times New Roman"/>
        </w:rPr>
        <w:t xml:space="preserve"> lõhkeainet sisaldava</w:t>
      </w:r>
      <w:r w:rsidR="00521688">
        <w:rPr>
          <w:rFonts w:cs="Times New Roman"/>
        </w:rPr>
        <w:t>t</w:t>
      </w:r>
      <w:r w:rsidR="006258E6">
        <w:rPr>
          <w:rFonts w:cs="Times New Roman"/>
        </w:rPr>
        <w:t xml:space="preserve"> </w:t>
      </w:r>
      <w:r w:rsidR="00521688" w:rsidRPr="00521688">
        <w:rPr>
          <w:rFonts w:cs="Times New Roman"/>
        </w:rPr>
        <w:t>laskemoona</w:t>
      </w:r>
      <w:r w:rsidR="0025043D">
        <w:rPr>
          <w:rFonts w:cs="Times New Roman"/>
        </w:rPr>
        <w:t xml:space="preserve"> või </w:t>
      </w:r>
      <w:r w:rsidR="00521688" w:rsidRPr="00521688">
        <w:rPr>
          <w:rFonts w:cs="Times New Roman"/>
        </w:rPr>
        <w:t>lahingumoona</w:t>
      </w:r>
      <w:r w:rsidR="008B5057">
        <w:rPr>
          <w:rFonts w:cs="Times New Roman"/>
        </w:rPr>
        <w:t xml:space="preserve">, </w:t>
      </w:r>
      <w:r w:rsidR="008B5057" w:rsidRPr="008B5057">
        <w:rPr>
          <w:rFonts w:cs="Times New Roman"/>
        </w:rPr>
        <w:t xml:space="preserve">ning hõlmatud on </w:t>
      </w:r>
      <w:r w:rsidR="008B5057" w:rsidRPr="00E80E30">
        <w:rPr>
          <w:rFonts w:cs="Times New Roman"/>
          <w:highlight w:val="yellow"/>
          <w:rPrChange w:id="73" w:author="Iivika Sale" w:date="2024-06-13T15:42:00Z">
            <w:rPr>
              <w:rFonts w:cs="Times New Roman"/>
            </w:rPr>
          </w:rPrChange>
        </w:rPr>
        <w:t>käesoleva seaduse kohase käitamisloa kontrolliesemes olevad nõuded</w:t>
      </w:r>
      <w:r w:rsidR="5F469A54" w:rsidRPr="00246831">
        <w:rPr>
          <w:rFonts w:cs="Times New Roman"/>
        </w:rPr>
        <w:t>.“</w:t>
      </w:r>
      <w:r w:rsidR="00552856" w:rsidRPr="00246831">
        <w:rPr>
          <w:rFonts w:cs="Times New Roman"/>
        </w:rPr>
        <w:t>.</w:t>
      </w:r>
    </w:p>
    <w:p w14:paraId="390B096B" w14:textId="56441FB8" w:rsidR="00E90660" w:rsidRPr="008C3E3A" w:rsidRDefault="00E90660" w:rsidP="00AE0C19">
      <w:pPr>
        <w:pStyle w:val="Vahedeta"/>
        <w:jc w:val="both"/>
        <w:rPr>
          <w:rFonts w:cs="Times New Roman"/>
        </w:rPr>
      </w:pPr>
    </w:p>
    <w:p w14:paraId="0E81B41B" w14:textId="040FDB9F" w:rsidR="00E90660" w:rsidRPr="00B11EC6" w:rsidRDefault="00E90660" w:rsidP="00AE0C19">
      <w:pPr>
        <w:pStyle w:val="Vahedeta"/>
        <w:jc w:val="both"/>
        <w:rPr>
          <w:rFonts w:cs="Times New Roman"/>
          <w:b/>
          <w:bCs/>
        </w:rPr>
      </w:pPr>
      <w:r w:rsidRPr="00B11EC6">
        <w:rPr>
          <w:rFonts w:cs="Times New Roman"/>
          <w:b/>
          <w:bCs/>
        </w:rPr>
        <w:t>§ 5. Riigilõivuseaduse muutmine</w:t>
      </w:r>
    </w:p>
    <w:p w14:paraId="6F691BEE" w14:textId="4C984132" w:rsidR="00E90660" w:rsidRDefault="00E90660" w:rsidP="00AE0C19">
      <w:pPr>
        <w:pStyle w:val="Vahedeta"/>
        <w:jc w:val="both"/>
        <w:rPr>
          <w:rFonts w:cs="Times New Roman"/>
        </w:rPr>
      </w:pPr>
    </w:p>
    <w:p w14:paraId="433BEA40" w14:textId="1367D9DB" w:rsidR="00E90660" w:rsidRDefault="00E90660" w:rsidP="00AE0C19">
      <w:pPr>
        <w:pStyle w:val="Vahedeta"/>
        <w:jc w:val="both"/>
        <w:rPr>
          <w:bCs/>
        </w:rPr>
      </w:pPr>
      <w:r>
        <w:rPr>
          <w:rFonts w:cs="Times New Roman"/>
        </w:rPr>
        <w:t xml:space="preserve">Riigilõivuseaduse </w:t>
      </w:r>
      <w:commentRangeStart w:id="74"/>
      <w:r>
        <w:rPr>
          <w:rFonts w:cs="Times New Roman"/>
        </w:rPr>
        <w:t xml:space="preserve">§ </w:t>
      </w:r>
      <w:r w:rsidRPr="008C3E3A">
        <w:t>202</w:t>
      </w:r>
      <w:r w:rsidRPr="008C3E3A">
        <w:rPr>
          <w:vertAlign w:val="superscript"/>
        </w:rPr>
        <w:t>1</w:t>
      </w:r>
      <w:r w:rsidRPr="008C3E3A">
        <w:t xml:space="preserve"> </w:t>
      </w:r>
      <w:commentRangeEnd w:id="74"/>
      <w:r w:rsidR="00250B0C">
        <w:rPr>
          <w:rStyle w:val="Kommentaariviide"/>
          <w:rFonts w:asciiTheme="minorHAnsi" w:hAnsiTheme="minorHAnsi"/>
        </w:rPr>
        <w:commentReference w:id="74"/>
      </w:r>
      <w:r w:rsidRPr="008C3E3A">
        <w:t>täiendatakse lõigetega 3–5 järgmises sõnastuses:</w:t>
      </w:r>
    </w:p>
    <w:p w14:paraId="121D6042" w14:textId="77777777" w:rsidR="00E90660" w:rsidRDefault="00E90660" w:rsidP="00AE0C19">
      <w:pPr>
        <w:pStyle w:val="Vahedeta"/>
        <w:jc w:val="both"/>
        <w:rPr>
          <w:bCs/>
        </w:rPr>
      </w:pPr>
    </w:p>
    <w:p w14:paraId="0CB20902" w14:textId="19F48870" w:rsidR="00E90660" w:rsidRDefault="00E90660" w:rsidP="00AE0C19">
      <w:pPr>
        <w:pStyle w:val="Vahedeta"/>
        <w:jc w:val="both"/>
        <w:rPr>
          <w:bCs/>
        </w:rPr>
      </w:pPr>
      <w:r w:rsidRPr="008C3E3A">
        <w:t>„(3) Sõjarelvade,</w:t>
      </w:r>
      <w:r w:rsidR="00191572">
        <w:t xml:space="preserve"> relvasüsteemi,</w:t>
      </w:r>
      <w:r w:rsidRPr="008C3E3A">
        <w:t xml:space="preserve"> </w:t>
      </w:r>
      <w:r w:rsidR="00191572">
        <w:t>sõjarelva</w:t>
      </w:r>
      <w:r w:rsidRPr="008C3E3A">
        <w:t xml:space="preserve"> laskemoona või lahingumoona käitlemisega seotud tegevusaladel tegutseva vastutava isiku pädevustunnistuse taotluse läbivaatamise eest tasutakse riigilõivu 130 eurot.</w:t>
      </w:r>
    </w:p>
    <w:p w14:paraId="49823F72" w14:textId="2E427CE0" w:rsidR="00E90660" w:rsidRPr="00E90660" w:rsidRDefault="00E90660" w:rsidP="00AE0C19">
      <w:pPr>
        <w:pStyle w:val="Vahedeta"/>
        <w:jc w:val="both"/>
        <w:rPr>
          <w:bCs/>
        </w:rPr>
      </w:pPr>
    </w:p>
    <w:p w14:paraId="24C8D746" w14:textId="35980BAF" w:rsidR="00E90660" w:rsidRDefault="00E90660" w:rsidP="00AE0C19">
      <w:pPr>
        <w:pStyle w:val="Vahedeta"/>
        <w:jc w:val="both"/>
        <w:rPr>
          <w:ins w:id="75" w:author="Toimetaja" w:date="2024-06-05T15:56:00Z"/>
          <w:bCs/>
        </w:rPr>
      </w:pPr>
      <w:r w:rsidRPr="008C3E3A">
        <w:t xml:space="preserve">(4) </w:t>
      </w:r>
      <w:commentRangeStart w:id="76"/>
      <w:r w:rsidRPr="008C3E3A">
        <w:t>Pädevustunnistuse</w:t>
      </w:r>
      <w:commentRangeEnd w:id="76"/>
      <w:r w:rsidR="00250B0C">
        <w:rPr>
          <w:rStyle w:val="Kommentaariviide"/>
          <w:rFonts w:asciiTheme="minorHAnsi" w:hAnsiTheme="minorHAnsi"/>
        </w:rPr>
        <w:commentReference w:id="76"/>
      </w:r>
      <w:r w:rsidRPr="008C3E3A">
        <w:t xml:space="preserve"> duplikaadi väljastamise eest tasutakse riigilõivu 65 eurot.</w:t>
      </w:r>
      <w:del w:id="77" w:author="Toimetaja" w:date="2024-06-05T15:56:00Z">
        <w:r w:rsidRPr="00E90660" w:rsidDel="00343533">
          <w:rPr>
            <w:bCs/>
          </w:rPr>
          <w:br/>
        </w:r>
      </w:del>
    </w:p>
    <w:p w14:paraId="68966140" w14:textId="77777777" w:rsidR="00343533" w:rsidRPr="00E90660" w:rsidRDefault="00343533" w:rsidP="00AE0C19">
      <w:pPr>
        <w:pStyle w:val="Vahedeta"/>
        <w:jc w:val="both"/>
        <w:rPr>
          <w:bCs/>
        </w:rPr>
      </w:pPr>
    </w:p>
    <w:p w14:paraId="47F7709F" w14:textId="37C42443" w:rsidR="00E90660" w:rsidRPr="00E90660" w:rsidRDefault="00E90660" w:rsidP="00AE0C19">
      <w:pPr>
        <w:pStyle w:val="Vahedeta"/>
        <w:jc w:val="both"/>
        <w:rPr>
          <w:bCs/>
        </w:rPr>
      </w:pPr>
      <w:r w:rsidRPr="008C3E3A">
        <w:t>(5) Pädevustunnistuse kehtivuse pikendamise eest tasutakse riigilõivu 65 eurot.“.</w:t>
      </w:r>
    </w:p>
    <w:p w14:paraId="1E38927B" w14:textId="0426C49B" w:rsidR="00E90660" w:rsidRPr="00E90660" w:rsidRDefault="00E90660" w:rsidP="00AE0C19">
      <w:pPr>
        <w:pStyle w:val="Vahedeta"/>
        <w:jc w:val="both"/>
        <w:rPr>
          <w:b/>
          <w:bCs/>
        </w:rPr>
      </w:pPr>
    </w:p>
    <w:p w14:paraId="1191417F" w14:textId="31CAF236" w:rsidR="00DC6A71" w:rsidRDefault="00AC734D" w:rsidP="00AE0C19">
      <w:pPr>
        <w:pStyle w:val="Vahedeta"/>
        <w:jc w:val="both"/>
        <w:rPr>
          <w:rFonts w:cs="Times New Roman"/>
          <w:b/>
          <w:bCs/>
        </w:rPr>
      </w:pPr>
      <w:r w:rsidRPr="00DC6A71">
        <w:rPr>
          <w:rFonts w:cs="Times New Roman"/>
          <w:b/>
          <w:bCs/>
        </w:rPr>
        <w:t xml:space="preserve">§ </w:t>
      </w:r>
      <w:r w:rsidR="00E90660">
        <w:rPr>
          <w:rFonts w:cs="Times New Roman"/>
          <w:b/>
          <w:bCs/>
        </w:rPr>
        <w:t>6</w:t>
      </w:r>
      <w:r w:rsidRPr="00DC6A71">
        <w:rPr>
          <w:rFonts w:cs="Times New Roman"/>
          <w:b/>
          <w:bCs/>
        </w:rPr>
        <w:t xml:space="preserve">. </w:t>
      </w:r>
      <w:r w:rsidR="00DC6A71">
        <w:rPr>
          <w:rFonts w:cs="Times New Roman"/>
          <w:b/>
          <w:bCs/>
        </w:rPr>
        <w:t>Riigisaladuse ja salastatud välisteabe seaduse muutmine</w:t>
      </w:r>
    </w:p>
    <w:p w14:paraId="6C34D7F6" w14:textId="181C9959" w:rsidR="00DC6A71" w:rsidRDefault="00DC6A71" w:rsidP="00AE0C19">
      <w:pPr>
        <w:pStyle w:val="Vahedeta"/>
        <w:jc w:val="both"/>
        <w:rPr>
          <w:rFonts w:cs="Times New Roman"/>
          <w:b/>
          <w:bCs/>
        </w:rPr>
      </w:pPr>
    </w:p>
    <w:p w14:paraId="1C33AD1F" w14:textId="3EB4F418" w:rsidR="00DC6A71" w:rsidRPr="00A525CC" w:rsidRDefault="005F1333" w:rsidP="00AE0C19">
      <w:pPr>
        <w:pStyle w:val="Vahedeta"/>
        <w:jc w:val="both"/>
        <w:rPr>
          <w:rFonts w:cs="Times New Roman"/>
        </w:rPr>
      </w:pPr>
      <w:r w:rsidRPr="00B23B37">
        <w:rPr>
          <w:rFonts w:cs="Times New Roman"/>
        </w:rPr>
        <w:t>Riigisaladuse ja salastatud välisteabe seaduse § 7 täiendatakse punktiga</w:t>
      </w:r>
      <w:commentRangeStart w:id="78"/>
      <w:r w:rsidR="00F87D35">
        <w:rPr>
          <w:rFonts w:cs="Times New Roman"/>
        </w:rPr>
        <w:t> </w:t>
      </w:r>
      <w:r w:rsidRPr="00B23B37">
        <w:rPr>
          <w:rFonts w:cs="Times New Roman"/>
        </w:rPr>
        <w:t>6</w:t>
      </w:r>
      <w:r w:rsidRPr="00B23B37">
        <w:rPr>
          <w:rFonts w:cs="Times New Roman"/>
          <w:vertAlign w:val="superscript"/>
        </w:rPr>
        <w:t>1</w:t>
      </w:r>
      <w:r w:rsidRPr="00B23B37">
        <w:rPr>
          <w:rFonts w:cs="Times New Roman"/>
        </w:rPr>
        <w:t xml:space="preserve"> </w:t>
      </w:r>
      <w:commentRangeEnd w:id="78"/>
      <w:r w:rsidR="00EE6A1B">
        <w:rPr>
          <w:rStyle w:val="Kommentaariviide"/>
          <w:rFonts w:asciiTheme="minorHAnsi" w:hAnsiTheme="minorHAnsi"/>
        </w:rPr>
        <w:commentReference w:id="78"/>
      </w:r>
      <w:r w:rsidRPr="00B23B37">
        <w:rPr>
          <w:rFonts w:cs="Times New Roman"/>
        </w:rPr>
        <w:t>järgmises sõnastuses:</w:t>
      </w:r>
    </w:p>
    <w:p w14:paraId="445635C5" w14:textId="227C7C43" w:rsidR="005F1333" w:rsidRPr="005F1333" w:rsidRDefault="005F1333" w:rsidP="00AE0C19">
      <w:pPr>
        <w:pStyle w:val="Vahedeta"/>
        <w:jc w:val="both"/>
        <w:rPr>
          <w:rFonts w:cs="Times New Roman"/>
          <w:bCs/>
        </w:rPr>
      </w:pPr>
    </w:p>
    <w:p w14:paraId="4669C0AC" w14:textId="1250ABFD" w:rsidR="005F1333" w:rsidRPr="00A525CC" w:rsidRDefault="005F1333" w:rsidP="00AE0C19">
      <w:pPr>
        <w:pStyle w:val="Vahedeta"/>
        <w:jc w:val="both"/>
        <w:rPr>
          <w:rFonts w:cs="Times New Roman"/>
        </w:rPr>
      </w:pPr>
      <w:del w:id="79" w:author="Toimetaja" w:date="2024-06-05T15:56:00Z">
        <w:r w:rsidRPr="00B23B37" w:rsidDel="006F365D">
          <w:rPr>
            <w:rFonts w:cs="Times New Roman"/>
          </w:rPr>
          <w:delText xml:space="preserve"> </w:delText>
        </w:r>
      </w:del>
      <w:r w:rsidRPr="00B23B37">
        <w:rPr>
          <w:rFonts w:cs="Times New Roman"/>
        </w:rPr>
        <w:t>„6</w:t>
      </w:r>
      <w:r w:rsidRPr="00B23B37">
        <w:rPr>
          <w:rFonts w:cs="Times New Roman"/>
          <w:vertAlign w:val="superscript"/>
        </w:rPr>
        <w:t>1</w:t>
      </w:r>
      <w:r w:rsidRPr="00B23B37">
        <w:rPr>
          <w:rFonts w:cs="Times New Roman"/>
        </w:rPr>
        <w:t>)</w:t>
      </w:r>
      <w:r w:rsidR="0070585B">
        <w:rPr>
          <w:rFonts w:cs="Times New Roman"/>
        </w:rPr>
        <w:t> </w:t>
      </w:r>
      <w:r w:rsidRPr="00B23B37">
        <w:rPr>
          <w:rFonts w:cs="Times New Roman"/>
        </w:rPr>
        <w:t>sõjalise otstarbega asja omadusi, projekteerimist, valmistamist ja kohandamist käsitlev teave, välja arvatud teave, mille avalikuks tulek ei kahjusta Eesti Vabariigi julgeolekut. See te</w:t>
      </w:r>
      <w:r w:rsidRPr="00A525CC">
        <w:rPr>
          <w:rFonts w:cs="Times New Roman"/>
        </w:rPr>
        <w:t>ave salastatakse salajasel või madalamal tasemel kuni 30</w:t>
      </w:r>
      <w:r w:rsidR="002D4D2F">
        <w:rPr>
          <w:rFonts w:cs="Times New Roman"/>
        </w:rPr>
        <w:t> </w:t>
      </w:r>
      <w:r w:rsidRPr="00A525CC">
        <w:rPr>
          <w:rFonts w:cs="Times New Roman"/>
        </w:rPr>
        <w:t>aastaks;“</w:t>
      </w:r>
      <w:r w:rsidR="00D426C5" w:rsidRPr="00A525CC">
        <w:rPr>
          <w:rFonts w:cs="Times New Roman"/>
        </w:rPr>
        <w:t>.</w:t>
      </w:r>
    </w:p>
    <w:p w14:paraId="2DA05CD2" w14:textId="09F3F8AC" w:rsidR="00DC6A71" w:rsidRDefault="00DC6A71" w:rsidP="00AE0C19">
      <w:pPr>
        <w:pStyle w:val="Vahedeta"/>
        <w:jc w:val="both"/>
        <w:rPr>
          <w:rFonts w:cs="Times New Roman"/>
          <w:b/>
          <w:bCs/>
        </w:rPr>
      </w:pPr>
    </w:p>
    <w:p w14:paraId="6F97A7B0" w14:textId="78CB7325" w:rsidR="00DC6A71" w:rsidRDefault="00DC6A71" w:rsidP="00AE0C19">
      <w:pPr>
        <w:pStyle w:val="Vahedeta"/>
        <w:jc w:val="both"/>
        <w:rPr>
          <w:rFonts w:cs="Times New Roman"/>
          <w:b/>
          <w:bCs/>
        </w:rPr>
      </w:pPr>
      <w:r>
        <w:rPr>
          <w:rFonts w:cs="Times New Roman"/>
          <w:b/>
          <w:bCs/>
        </w:rPr>
        <w:t xml:space="preserve">§ </w:t>
      </w:r>
      <w:r w:rsidR="00E90660">
        <w:rPr>
          <w:rFonts w:cs="Times New Roman"/>
          <w:b/>
          <w:bCs/>
        </w:rPr>
        <w:t>7</w:t>
      </w:r>
      <w:r>
        <w:rPr>
          <w:rFonts w:cs="Times New Roman"/>
          <w:b/>
          <w:bCs/>
        </w:rPr>
        <w:t>. Strateegilise kauba seaduse muutmine</w:t>
      </w:r>
    </w:p>
    <w:p w14:paraId="4DB56F44" w14:textId="668608AB" w:rsidR="00115C6A" w:rsidRDefault="00115C6A" w:rsidP="00AE0C19">
      <w:pPr>
        <w:pStyle w:val="Vahedeta"/>
        <w:jc w:val="both"/>
        <w:rPr>
          <w:rFonts w:cs="Times New Roman"/>
          <w:b/>
          <w:bCs/>
        </w:rPr>
      </w:pPr>
    </w:p>
    <w:p w14:paraId="3F078387" w14:textId="55F5C49C" w:rsidR="00066448" w:rsidRPr="00B23B37" w:rsidRDefault="00066448" w:rsidP="00AE0C19">
      <w:pPr>
        <w:pStyle w:val="Vahedeta"/>
        <w:jc w:val="both"/>
        <w:rPr>
          <w:rFonts w:cs="Times New Roman"/>
        </w:rPr>
      </w:pPr>
      <w:r w:rsidRPr="00B23B37">
        <w:rPr>
          <w:rFonts w:cs="Times New Roman"/>
        </w:rPr>
        <w:t>Strateegilise kauba seaduses tehakse järgmised muudatused:</w:t>
      </w:r>
    </w:p>
    <w:p w14:paraId="50848A02" w14:textId="77777777" w:rsidR="00066448" w:rsidRDefault="00066448" w:rsidP="00AE0C19">
      <w:pPr>
        <w:pStyle w:val="Vahedeta"/>
        <w:jc w:val="both"/>
        <w:rPr>
          <w:rFonts w:cs="Times New Roman"/>
          <w:b/>
          <w:bCs/>
        </w:rPr>
      </w:pPr>
    </w:p>
    <w:p w14:paraId="3F0411D1" w14:textId="77777777" w:rsidR="00250B0C" w:rsidRDefault="00EE6736" w:rsidP="00AE0C19">
      <w:pPr>
        <w:pStyle w:val="Vahedeta"/>
        <w:jc w:val="both"/>
        <w:rPr>
          <w:ins w:id="80" w:author="Iivika Sale" w:date="2024-06-13T15:58:00Z"/>
          <w:rFonts w:cs="Times New Roman"/>
        </w:rPr>
      </w:pPr>
      <w:r w:rsidRPr="00E976DB">
        <w:rPr>
          <w:rFonts w:cs="Times New Roman"/>
          <w:b/>
          <w:bCs/>
        </w:rPr>
        <w:t>1)</w:t>
      </w:r>
      <w:r w:rsidR="00BB6A17">
        <w:rPr>
          <w:rFonts w:cs="Times New Roman"/>
        </w:rPr>
        <w:t> </w:t>
      </w:r>
      <w:commentRangeStart w:id="81"/>
      <w:r w:rsidR="005336AC" w:rsidRPr="00B23B37">
        <w:rPr>
          <w:rFonts w:cs="Times New Roman"/>
        </w:rPr>
        <w:t>paragrahvi 1 täiendataks</w:t>
      </w:r>
      <w:r w:rsidR="00C63427" w:rsidRPr="00B23B37">
        <w:rPr>
          <w:rFonts w:cs="Times New Roman"/>
        </w:rPr>
        <w:t xml:space="preserve">e </w:t>
      </w:r>
      <w:r w:rsidR="00A90493" w:rsidRPr="00B23B37">
        <w:rPr>
          <w:rFonts w:cs="Times New Roman"/>
        </w:rPr>
        <w:t xml:space="preserve">teise lausega </w:t>
      </w:r>
      <w:commentRangeEnd w:id="81"/>
      <w:r w:rsidR="00250B0C">
        <w:rPr>
          <w:rStyle w:val="Kommentaariviide"/>
          <w:rFonts w:asciiTheme="minorHAnsi" w:hAnsiTheme="minorHAnsi"/>
        </w:rPr>
        <w:commentReference w:id="81"/>
      </w:r>
      <w:ins w:id="82" w:author="Iivika Sale" w:date="2024-06-13T15:57:00Z">
        <w:r w:rsidR="00250B0C">
          <w:rPr>
            <w:rFonts w:cs="Times New Roman"/>
          </w:rPr>
          <w:t>järgmises sõnastuses:</w:t>
        </w:r>
      </w:ins>
    </w:p>
    <w:p w14:paraId="4CB79958" w14:textId="024F8092" w:rsidR="00EE6736" w:rsidRPr="00D76BA2" w:rsidRDefault="00A90493" w:rsidP="00AE0C19">
      <w:pPr>
        <w:pStyle w:val="Vahedeta"/>
        <w:jc w:val="both"/>
        <w:rPr>
          <w:rFonts w:cs="Times New Roman"/>
        </w:rPr>
      </w:pPr>
      <w:r w:rsidRPr="00B23B37">
        <w:rPr>
          <w:rFonts w:cs="Times New Roman"/>
        </w:rPr>
        <w:t>„Käesolevas seaduses reguleeritakse Euroopa Kaitsefondi</w:t>
      </w:r>
      <w:r w:rsidR="009A32EE" w:rsidRPr="00A525CC">
        <w:rPr>
          <w:rFonts w:cs="Times New Roman"/>
        </w:rPr>
        <w:t xml:space="preserve"> meetmes osalemiseks</w:t>
      </w:r>
      <w:r w:rsidR="003044DA" w:rsidRPr="00A525CC">
        <w:rPr>
          <w:rFonts w:cs="Times New Roman"/>
        </w:rPr>
        <w:t xml:space="preserve"> </w:t>
      </w:r>
      <w:r w:rsidR="00066448" w:rsidRPr="00A525CC">
        <w:rPr>
          <w:rFonts w:cs="Times New Roman"/>
        </w:rPr>
        <w:t xml:space="preserve">tagatise </w:t>
      </w:r>
      <w:r w:rsidRPr="00D76BA2">
        <w:rPr>
          <w:rFonts w:cs="Times New Roman"/>
        </w:rPr>
        <w:t>andmist Euroopa Parlamendi ja nõukogu määruse (EL) 2021/697, millega luuakse Euroopa Kaitsefond ja tunnistatakse kehtetuks määrus (EL) 2018/1092 (ELT L 170, 12.5.2021, lk 149–177) alusel.“;</w:t>
      </w:r>
    </w:p>
    <w:p w14:paraId="67419943" w14:textId="77777777" w:rsidR="00E976DB" w:rsidRDefault="00E976DB" w:rsidP="00AE0C19">
      <w:pPr>
        <w:pStyle w:val="Vahedeta"/>
        <w:jc w:val="both"/>
        <w:rPr>
          <w:rFonts w:cs="Times New Roman"/>
          <w:bCs/>
        </w:rPr>
      </w:pPr>
    </w:p>
    <w:p w14:paraId="02C915B7" w14:textId="49778D08" w:rsidR="00115C6A" w:rsidRPr="00FC4398" w:rsidRDefault="00066448" w:rsidP="00AE0C19">
      <w:pPr>
        <w:pStyle w:val="Vahedeta"/>
        <w:jc w:val="both"/>
        <w:rPr>
          <w:rFonts w:cs="Times New Roman"/>
        </w:rPr>
      </w:pPr>
      <w:r>
        <w:rPr>
          <w:rFonts w:cs="Times New Roman"/>
          <w:b/>
          <w:bCs/>
        </w:rPr>
        <w:t>2</w:t>
      </w:r>
      <w:r w:rsidR="005336AC" w:rsidRPr="00FC4398">
        <w:rPr>
          <w:rFonts w:cs="Times New Roman"/>
          <w:b/>
          <w:bCs/>
        </w:rPr>
        <w:t>)</w:t>
      </w:r>
      <w:r w:rsidR="005336AC" w:rsidRPr="00B23B37">
        <w:rPr>
          <w:rFonts w:cs="Times New Roman"/>
        </w:rPr>
        <w:t xml:space="preserve"> </w:t>
      </w:r>
      <w:del w:id="83" w:author="Iivika Sale" w:date="2024-06-13T15:59:00Z">
        <w:r w:rsidR="00115C6A" w:rsidRPr="00FC4398" w:rsidDel="00250B0C">
          <w:rPr>
            <w:rFonts w:cs="Times New Roman"/>
          </w:rPr>
          <w:delText xml:space="preserve">Strateegilise kauba </w:delText>
        </w:r>
      </w:del>
      <w:r w:rsidR="00115C6A" w:rsidRPr="00FC4398">
        <w:rPr>
          <w:rFonts w:cs="Times New Roman"/>
        </w:rPr>
        <w:t xml:space="preserve">seadust täiendatakse </w:t>
      </w:r>
      <w:del w:id="84" w:author="Toimetaja" w:date="2024-06-05T15:57:00Z">
        <w:r w:rsidR="00115C6A" w:rsidRPr="00FC4398" w:rsidDel="006F365D">
          <w:rPr>
            <w:rFonts w:cs="Times New Roman"/>
          </w:rPr>
          <w:delText xml:space="preserve">peatükiga </w:delText>
        </w:r>
      </w:del>
      <w:r w:rsidR="00115C6A" w:rsidRPr="00FC4398">
        <w:rPr>
          <w:rFonts w:cs="Times New Roman"/>
        </w:rPr>
        <w:t>7</w:t>
      </w:r>
      <w:r w:rsidR="00115C6A" w:rsidRPr="00FC4398">
        <w:rPr>
          <w:rFonts w:cs="Times New Roman"/>
          <w:vertAlign w:val="superscript"/>
        </w:rPr>
        <w:t>2</w:t>
      </w:r>
      <w:del w:id="85" w:author="Toimetaja" w:date="2024-06-05T15:57:00Z">
        <w:r w:rsidR="00115C6A" w:rsidRPr="00FC4398" w:rsidDel="006F365D">
          <w:rPr>
            <w:rFonts w:cs="Times New Roman"/>
          </w:rPr>
          <w:delText xml:space="preserve"> </w:delText>
        </w:r>
      </w:del>
      <w:ins w:id="86" w:author="Toimetaja" w:date="2024-06-05T15:57:00Z">
        <w:r w:rsidR="006F365D">
          <w:rPr>
            <w:rFonts w:cs="Times New Roman"/>
          </w:rPr>
          <w:t xml:space="preserve">. peatükiga </w:t>
        </w:r>
      </w:ins>
      <w:r w:rsidR="00115C6A" w:rsidRPr="00FC4398">
        <w:rPr>
          <w:rFonts w:cs="Times New Roman"/>
        </w:rPr>
        <w:t>järgmises sõnastuses:</w:t>
      </w:r>
    </w:p>
    <w:p w14:paraId="14F86C25" w14:textId="30058AF1" w:rsidR="00115C6A" w:rsidRDefault="00115C6A" w:rsidP="00AE0C19">
      <w:pPr>
        <w:pStyle w:val="Vahedeta"/>
        <w:jc w:val="both"/>
        <w:rPr>
          <w:rFonts w:cs="Times New Roman"/>
          <w:b/>
          <w:bCs/>
        </w:rPr>
      </w:pPr>
    </w:p>
    <w:p w14:paraId="46D5171D" w14:textId="77777777" w:rsidR="00115C6A" w:rsidRPr="00115C6A" w:rsidRDefault="00115C6A" w:rsidP="00AE0C19">
      <w:pPr>
        <w:pStyle w:val="Vahedeta"/>
        <w:jc w:val="center"/>
        <w:rPr>
          <w:rFonts w:cs="Times New Roman"/>
          <w:b/>
          <w:bCs/>
        </w:rPr>
      </w:pPr>
      <w:r w:rsidRPr="00115C6A">
        <w:rPr>
          <w:rFonts w:cs="Times New Roman"/>
          <w:b/>
          <w:bCs/>
        </w:rPr>
        <w:t>„7</w:t>
      </w:r>
      <w:r w:rsidRPr="00F15E5B">
        <w:rPr>
          <w:rFonts w:cs="Times New Roman"/>
          <w:b/>
          <w:bCs/>
          <w:vertAlign w:val="superscript"/>
        </w:rPr>
        <w:t>2</w:t>
      </w:r>
      <w:r w:rsidRPr="00115C6A">
        <w:rPr>
          <w:rFonts w:cs="Times New Roman"/>
          <w:b/>
          <w:bCs/>
        </w:rPr>
        <w:t>. peatükk</w:t>
      </w:r>
    </w:p>
    <w:p w14:paraId="77E48FFE" w14:textId="1D8E1284" w:rsidR="00115C6A" w:rsidRPr="00115C6A" w:rsidRDefault="00115C6A" w:rsidP="00AE0C19">
      <w:pPr>
        <w:pStyle w:val="Vahedeta"/>
        <w:jc w:val="center"/>
        <w:rPr>
          <w:rFonts w:cs="Times New Roman"/>
          <w:b/>
          <w:bCs/>
        </w:rPr>
      </w:pPr>
      <w:r w:rsidRPr="00115C6A">
        <w:rPr>
          <w:rFonts w:cs="Times New Roman"/>
          <w:b/>
          <w:bCs/>
        </w:rPr>
        <w:t>Tagatis</w:t>
      </w:r>
      <w:r w:rsidR="00E976DB">
        <w:rPr>
          <w:rFonts w:cs="Times New Roman"/>
          <w:b/>
          <w:bCs/>
        </w:rPr>
        <w:t>e andmine</w:t>
      </w:r>
      <w:r w:rsidRPr="00115C6A">
        <w:rPr>
          <w:rFonts w:cs="Times New Roman"/>
          <w:b/>
          <w:bCs/>
        </w:rPr>
        <w:t xml:space="preserve"> Euroopa Kaitsefondi</w:t>
      </w:r>
      <w:r w:rsidR="003044DA">
        <w:rPr>
          <w:rFonts w:cs="Times New Roman"/>
          <w:b/>
          <w:bCs/>
        </w:rPr>
        <w:t xml:space="preserve"> </w:t>
      </w:r>
      <w:r w:rsidR="009A32EE">
        <w:rPr>
          <w:rFonts w:cs="Times New Roman"/>
          <w:b/>
          <w:bCs/>
        </w:rPr>
        <w:t>meetmes</w:t>
      </w:r>
      <w:r w:rsidR="003044DA">
        <w:rPr>
          <w:rFonts w:cs="Times New Roman"/>
          <w:b/>
          <w:bCs/>
        </w:rPr>
        <w:t xml:space="preserve"> </w:t>
      </w:r>
      <w:r w:rsidRPr="00115C6A">
        <w:rPr>
          <w:rFonts w:cs="Times New Roman"/>
          <w:b/>
          <w:bCs/>
        </w:rPr>
        <w:t>osalemiseks</w:t>
      </w:r>
      <w:r w:rsidR="003044DA">
        <w:rPr>
          <w:rFonts w:cs="Times New Roman"/>
          <w:b/>
          <w:bCs/>
        </w:rPr>
        <w:t xml:space="preserve"> ja toetuse saamiseks</w:t>
      </w:r>
    </w:p>
    <w:p w14:paraId="16750906" w14:textId="77777777" w:rsidR="00115C6A" w:rsidRPr="00115C6A" w:rsidRDefault="00115C6A" w:rsidP="00AE0C19">
      <w:pPr>
        <w:pStyle w:val="Vahedeta"/>
        <w:jc w:val="both"/>
        <w:rPr>
          <w:rFonts w:cs="Times New Roman"/>
          <w:b/>
          <w:bCs/>
        </w:rPr>
      </w:pPr>
    </w:p>
    <w:p w14:paraId="22E7E780" w14:textId="3451631D" w:rsidR="00115C6A" w:rsidRPr="008D271D" w:rsidRDefault="00115C6A" w:rsidP="00AE0C19">
      <w:pPr>
        <w:pStyle w:val="Vahedeta"/>
        <w:jc w:val="both"/>
        <w:rPr>
          <w:rFonts w:cs="Times New Roman"/>
          <w:b/>
          <w:bCs/>
        </w:rPr>
      </w:pPr>
      <w:r w:rsidRPr="00B11EC6">
        <w:rPr>
          <w:rFonts w:cs="Times New Roman"/>
          <w:b/>
          <w:bCs/>
        </w:rPr>
        <w:t>§ 83</w:t>
      </w:r>
      <w:r w:rsidRPr="00B11EC6">
        <w:rPr>
          <w:rFonts w:cs="Times New Roman"/>
          <w:b/>
          <w:bCs/>
          <w:vertAlign w:val="superscript"/>
        </w:rPr>
        <w:t>7</w:t>
      </w:r>
      <w:r w:rsidRPr="008D271D">
        <w:rPr>
          <w:rFonts w:cs="Times New Roman"/>
          <w:b/>
          <w:bCs/>
        </w:rPr>
        <w:t>. Tagatise andmine Euroopa Kaitsefondi</w:t>
      </w:r>
      <w:r w:rsidR="009A32EE" w:rsidRPr="008D271D">
        <w:rPr>
          <w:rFonts w:cs="Times New Roman"/>
          <w:b/>
          <w:bCs/>
        </w:rPr>
        <w:t xml:space="preserve"> meetmes</w:t>
      </w:r>
      <w:r w:rsidRPr="008D271D">
        <w:rPr>
          <w:rFonts w:cs="Times New Roman"/>
          <w:b/>
          <w:bCs/>
        </w:rPr>
        <w:t xml:space="preserve"> osalemiseks</w:t>
      </w:r>
      <w:r w:rsidR="003044DA">
        <w:rPr>
          <w:rFonts w:cs="Times New Roman"/>
          <w:b/>
          <w:bCs/>
        </w:rPr>
        <w:t xml:space="preserve"> ja </w:t>
      </w:r>
      <w:r w:rsidR="003044DA" w:rsidRPr="008D271D">
        <w:rPr>
          <w:rFonts w:cs="Times New Roman"/>
          <w:b/>
          <w:bCs/>
        </w:rPr>
        <w:t>toetuse saamiseks</w:t>
      </w:r>
    </w:p>
    <w:p w14:paraId="35A8D572" w14:textId="77777777" w:rsidR="00115C6A" w:rsidRPr="00115C6A" w:rsidRDefault="00115C6A" w:rsidP="00AE0C19">
      <w:pPr>
        <w:pStyle w:val="Vahedeta"/>
        <w:jc w:val="both"/>
        <w:rPr>
          <w:rFonts w:cs="Times New Roman"/>
          <w:bCs/>
        </w:rPr>
      </w:pPr>
    </w:p>
    <w:p w14:paraId="291135E1" w14:textId="5318B487" w:rsidR="00115C6A" w:rsidRPr="005C631A" w:rsidRDefault="00115C6A" w:rsidP="60E2131B">
      <w:pPr>
        <w:pStyle w:val="Vahedeta"/>
        <w:jc w:val="both"/>
        <w:rPr>
          <w:rFonts w:cs="Times New Roman"/>
        </w:rPr>
      </w:pPr>
      <w:r w:rsidRPr="00B23B37">
        <w:rPr>
          <w:rFonts w:cs="Times New Roman"/>
        </w:rPr>
        <w:t>(1)</w:t>
      </w:r>
      <w:r w:rsidR="3AB551AA" w:rsidRPr="00B23B37">
        <w:rPr>
          <w:rFonts w:cs="Times New Roman"/>
        </w:rPr>
        <w:t xml:space="preserve"> </w:t>
      </w:r>
      <w:del w:id="87" w:author="Toimetaja" w:date="2024-06-05T15:57:00Z">
        <w:r w:rsidRPr="00115C6A" w:rsidDel="0080011C">
          <w:rPr>
            <w:rFonts w:cs="Times New Roman"/>
            <w:bCs/>
          </w:rPr>
          <w:tab/>
        </w:r>
      </w:del>
      <w:r w:rsidRPr="00B23B37">
        <w:rPr>
          <w:rFonts w:cs="Times New Roman"/>
        </w:rPr>
        <w:t xml:space="preserve">Kaitseministeerium võib anda Eestis asuvale mitteassotsieerunud kolmanda riigi </w:t>
      </w:r>
      <w:r w:rsidR="00A3140F" w:rsidRPr="00B23B37">
        <w:rPr>
          <w:rFonts w:cs="Times New Roman"/>
        </w:rPr>
        <w:t>või selle</w:t>
      </w:r>
      <w:r w:rsidRPr="00A525CC">
        <w:rPr>
          <w:rFonts w:cs="Times New Roman"/>
        </w:rPr>
        <w:t xml:space="preserve"> üksuse kontrolli all olevale strateegilise kauba arendamise või tootmisega tegelevale juriidilisele isikule tema taotluse alusel tagatise Euroopa Kaitsefondi </w:t>
      </w:r>
      <w:r w:rsidR="009A32EE" w:rsidRPr="00D76BA2">
        <w:rPr>
          <w:rFonts w:cs="Times New Roman"/>
        </w:rPr>
        <w:t>meetmes</w:t>
      </w:r>
      <w:r w:rsidRPr="00D76BA2">
        <w:rPr>
          <w:rFonts w:cs="Times New Roman"/>
        </w:rPr>
        <w:t xml:space="preserve"> osalemiseks</w:t>
      </w:r>
      <w:r w:rsidR="003044DA" w:rsidRPr="00D76BA2">
        <w:rPr>
          <w:rFonts w:cs="Times New Roman"/>
        </w:rPr>
        <w:t xml:space="preserve"> </w:t>
      </w:r>
      <w:r w:rsidR="003044DA" w:rsidRPr="005C3292">
        <w:rPr>
          <w:rFonts w:cs="Times New Roman"/>
        </w:rPr>
        <w:t>või toetuse saamiseks</w:t>
      </w:r>
      <w:r w:rsidRPr="005C631A">
        <w:rPr>
          <w:rFonts w:cs="Times New Roman"/>
        </w:rPr>
        <w:t>.</w:t>
      </w:r>
    </w:p>
    <w:p w14:paraId="144CCCD0" w14:textId="77777777" w:rsidR="00115C6A" w:rsidRPr="00115C6A" w:rsidRDefault="00115C6A" w:rsidP="00AE0C19">
      <w:pPr>
        <w:pStyle w:val="Vahedeta"/>
        <w:jc w:val="both"/>
        <w:rPr>
          <w:rFonts w:cs="Times New Roman"/>
          <w:bCs/>
        </w:rPr>
      </w:pPr>
    </w:p>
    <w:p w14:paraId="6159F365" w14:textId="7EBD3833" w:rsidR="00115C6A" w:rsidRPr="005C3292" w:rsidRDefault="00115C6A" w:rsidP="00AE0C19">
      <w:pPr>
        <w:pStyle w:val="Vahedeta"/>
        <w:jc w:val="both"/>
        <w:rPr>
          <w:rFonts w:cs="Times New Roman"/>
        </w:rPr>
      </w:pPr>
      <w:r w:rsidRPr="00B23B37">
        <w:rPr>
          <w:rFonts w:cs="Times New Roman"/>
        </w:rPr>
        <w:t>(2)</w:t>
      </w:r>
      <w:r w:rsidR="3AB551AA" w:rsidRPr="00B23B37">
        <w:rPr>
          <w:rFonts w:cs="Times New Roman"/>
        </w:rPr>
        <w:t xml:space="preserve"> </w:t>
      </w:r>
      <w:del w:id="88" w:author="Toimetaja" w:date="2024-06-05T15:57:00Z">
        <w:r w:rsidRPr="00115C6A" w:rsidDel="0080011C">
          <w:rPr>
            <w:rFonts w:cs="Times New Roman"/>
            <w:bCs/>
          </w:rPr>
          <w:tab/>
        </w:r>
      </w:del>
      <w:r w:rsidRPr="00B23B37">
        <w:rPr>
          <w:rFonts w:cs="Times New Roman"/>
        </w:rPr>
        <w:t xml:space="preserve">Tagatis sisaldab kinnitust, et Eestis asuv mitteassotsieerunud kolmanda riigi </w:t>
      </w:r>
      <w:r w:rsidR="2F6C9822" w:rsidRPr="00B23B37">
        <w:rPr>
          <w:rFonts w:cs="Times New Roman"/>
        </w:rPr>
        <w:t xml:space="preserve">või selle </w:t>
      </w:r>
      <w:r w:rsidRPr="00A525CC">
        <w:rPr>
          <w:rFonts w:cs="Times New Roman"/>
        </w:rPr>
        <w:t>üksuse kontrolli all olev juriidiline isik vastab Euroopa Parlamendi ja nõukogu määruse (EL) 2021/697 artikli</w:t>
      </w:r>
      <w:r w:rsidR="005E28C7" w:rsidRPr="00A525CC">
        <w:rPr>
          <w:rFonts w:cs="Times New Roman"/>
        </w:rPr>
        <w:t>s</w:t>
      </w:r>
      <w:r w:rsidR="009D6780">
        <w:rPr>
          <w:rFonts w:cs="Times New Roman"/>
        </w:rPr>
        <w:t> </w:t>
      </w:r>
      <w:r w:rsidRPr="00D76BA2">
        <w:rPr>
          <w:rFonts w:cs="Times New Roman"/>
        </w:rPr>
        <w:t xml:space="preserve">9 </w:t>
      </w:r>
      <w:r w:rsidR="005E28C7" w:rsidRPr="00D76BA2">
        <w:rPr>
          <w:rFonts w:cs="Times New Roman"/>
        </w:rPr>
        <w:t>sätestatud</w:t>
      </w:r>
      <w:r w:rsidRPr="005C3292">
        <w:rPr>
          <w:rFonts w:cs="Times New Roman"/>
        </w:rPr>
        <w:t xml:space="preserve"> tingimusele.</w:t>
      </w:r>
    </w:p>
    <w:p w14:paraId="64120CCE" w14:textId="5C6DACDC" w:rsidR="00115C6A" w:rsidRPr="00115C6A" w:rsidRDefault="00115C6A" w:rsidP="00AE0C19">
      <w:pPr>
        <w:pStyle w:val="Vahedeta"/>
        <w:jc w:val="both"/>
        <w:rPr>
          <w:rFonts w:cs="Times New Roman"/>
          <w:bCs/>
        </w:rPr>
      </w:pPr>
    </w:p>
    <w:p w14:paraId="23821C79" w14:textId="5231D05B" w:rsidR="00115C6A" w:rsidRPr="00A525CC" w:rsidRDefault="00115C6A" w:rsidP="00AE0C19">
      <w:pPr>
        <w:pStyle w:val="Vahedeta"/>
        <w:jc w:val="both"/>
        <w:rPr>
          <w:rFonts w:cs="Times New Roman"/>
        </w:rPr>
      </w:pPr>
      <w:r w:rsidRPr="00B23B37">
        <w:rPr>
          <w:rFonts w:cs="Times New Roman"/>
        </w:rPr>
        <w:t>(3)</w:t>
      </w:r>
      <w:r w:rsidR="3AB551AA" w:rsidRPr="00B23B37">
        <w:rPr>
          <w:rFonts w:cs="Times New Roman"/>
        </w:rPr>
        <w:t xml:space="preserve"> </w:t>
      </w:r>
      <w:del w:id="89" w:author="Toimetaja" w:date="2024-06-05T15:57:00Z">
        <w:r w:rsidRPr="00115C6A" w:rsidDel="0080011C">
          <w:rPr>
            <w:rFonts w:cs="Times New Roman"/>
            <w:bCs/>
          </w:rPr>
          <w:tab/>
        </w:r>
      </w:del>
      <w:r w:rsidRPr="00B23B37">
        <w:rPr>
          <w:rFonts w:cs="Times New Roman"/>
        </w:rPr>
        <w:t>Mitteassotsieerunud kolmanda riigi üksusena käsitatakse käesoleva peatüki tähenduses Euroopa Parlamendi ja nõukogu määruse (EL) 2021/697 artikli</w:t>
      </w:r>
      <w:r w:rsidR="00C54EE5">
        <w:rPr>
          <w:rFonts w:cs="Times New Roman"/>
        </w:rPr>
        <w:t> </w:t>
      </w:r>
      <w:r w:rsidRPr="00B23B37">
        <w:rPr>
          <w:rFonts w:cs="Times New Roman"/>
        </w:rPr>
        <w:t>2 punktis</w:t>
      </w:r>
      <w:r w:rsidR="00C54EE5">
        <w:rPr>
          <w:rFonts w:cs="Times New Roman"/>
        </w:rPr>
        <w:t> </w:t>
      </w:r>
      <w:r w:rsidRPr="00B23B37">
        <w:rPr>
          <w:rFonts w:cs="Times New Roman"/>
        </w:rPr>
        <w:t>24 nimetatud üksust.</w:t>
      </w:r>
    </w:p>
    <w:p w14:paraId="518B0088" w14:textId="77777777" w:rsidR="00115C6A" w:rsidRPr="00115C6A" w:rsidRDefault="00115C6A" w:rsidP="00AE0C19">
      <w:pPr>
        <w:pStyle w:val="Vahedeta"/>
        <w:jc w:val="both"/>
        <w:rPr>
          <w:rFonts w:cs="Times New Roman"/>
          <w:bCs/>
        </w:rPr>
      </w:pPr>
    </w:p>
    <w:p w14:paraId="79C8D7F0" w14:textId="34736E34" w:rsidR="00DC10B3" w:rsidRPr="00B23B37" w:rsidRDefault="00115C6A" w:rsidP="00AE0C19">
      <w:pPr>
        <w:pStyle w:val="Vahedeta"/>
        <w:jc w:val="both"/>
        <w:rPr>
          <w:rFonts w:cs="Times New Roman"/>
        </w:rPr>
      </w:pPr>
      <w:r w:rsidRPr="00B23B37">
        <w:rPr>
          <w:rFonts w:cs="Times New Roman"/>
        </w:rPr>
        <w:t>(4)</w:t>
      </w:r>
      <w:r w:rsidR="3AB551AA" w:rsidRPr="00B23B37">
        <w:rPr>
          <w:rFonts w:cs="Times New Roman"/>
        </w:rPr>
        <w:t xml:space="preserve"> </w:t>
      </w:r>
      <w:del w:id="90" w:author="Toimetaja" w:date="2024-06-05T15:57:00Z">
        <w:r w:rsidRPr="00115C6A" w:rsidDel="0080011C">
          <w:rPr>
            <w:rFonts w:cs="Times New Roman"/>
            <w:bCs/>
          </w:rPr>
          <w:tab/>
        </w:r>
      </w:del>
      <w:r w:rsidR="00DC10B3" w:rsidRPr="00B23B37">
        <w:rPr>
          <w:rFonts w:cs="Times New Roman"/>
        </w:rPr>
        <w:t xml:space="preserve">Riigikaitse korraldamise valdkonna eest vastutav </w:t>
      </w:r>
      <w:commentRangeStart w:id="91"/>
      <w:r w:rsidR="00DC10B3" w:rsidRPr="00B23B37">
        <w:rPr>
          <w:rFonts w:cs="Times New Roman"/>
        </w:rPr>
        <w:t xml:space="preserve">minister kehtestab määrusega </w:t>
      </w:r>
      <w:commentRangeEnd w:id="91"/>
      <w:r w:rsidR="00EE6A1B">
        <w:rPr>
          <w:rStyle w:val="Kommentaariviide"/>
          <w:rFonts w:asciiTheme="minorHAnsi" w:hAnsiTheme="minorHAnsi"/>
        </w:rPr>
        <w:commentReference w:id="91"/>
      </w:r>
      <w:r w:rsidR="00DC10B3" w:rsidRPr="00B23B37">
        <w:rPr>
          <w:rFonts w:cs="Times New Roman"/>
        </w:rPr>
        <w:t xml:space="preserve">Euroopa Kaitsefondi meetmes osalemiseks </w:t>
      </w:r>
      <w:r w:rsidR="003044DA" w:rsidRPr="00A525CC">
        <w:rPr>
          <w:rFonts w:cs="Times New Roman"/>
        </w:rPr>
        <w:t xml:space="preserve">ja toetuse saamiseks </w:t>
      </w:r>
      <w:r w:rsidR="00570D7A" w:rsidRPr="00A525CC">
        <w:rPr>
          <w:rFonts w:cs="Times New Roman"/>
        </w:rPr>
        <w:t xml:space="preserve">antava </w:t>
      </w:r>
      <w:r w:rsidR="00DC10B3" w:rsidRPr="00D76BA2">
        <w:rPr>
          <w:rFonts w:cs="Times New Roman"/>
        </w:rPr>
        <w:t>tagatise</w:t>
      </w:r>
      <w:r w:rsidR="00DC10B3" w:rsidRPr="008D271D">
        <w:rPr>
          <w:rFonts w:ascii="Arial" w:hAnsi="Arial" w:cs="Arial"/>
          <w:color w:val="202020"/>
          <w:sz w:val="21"/>
          <w:szCs w:val="21"/>
          <w:shd w:val="clear" w:color="auto" w:fill="FFFFFF"/>
        </w:rPr>
        <w:t xml:space="preserve"> </w:t>
      </w:r>
      <w:r w:rsidR="00DC10B3" w:rsidRPr="00B23B37">
        <w:rPr>
          <w:rFonts w:cs="Times New Roman"/>
        </w:rPr>
        <w:t>taotlemise ja taotluse menetlemise korra ning taotlusega esitatavate andmete loetelu.</w:t>
      </w:r>
      <w:r w:rsidR="00D426C5" w:rsidRPr="00B23B37">
        <w:rPr>
          <w:rFonts w:cs="Times New Roman"/>
        </w:rPr>
        <w:t>“.</w:t>
      </w:r>
    </w:p>
    <w:p w14:paraId="28221177" w14:textId="3F690ADC" w:rsidR="00DC10B3" w:rsidRDefault="00DC10B3" w:rsidP="00AE0C19">
      <w:pPr>
        <w:pStyle w:val="Vahedeta"/>
        <w:jc w:val="both"/>
        <w:rPr>
          <w:rFonts w:cs="Times New Roman"/>
          <w:b/>
          <w:bCs/>
        </w:rPr>
      </w:pPr>
    </w:p>
    <w:p w14:paraId="193A5350" w14:textId="3BD260BB" w:rsidR="00AC734D" w:rsidRPr="00DC6A71" w:rsidRDefault="00DC6A71" w:rsidP="00AE0C19">
      <w:pPr>
        <w:pStyle w:val="Vahedeta"/>
        <w:jc w:val="both"/>
        <w:rPr>
          <w:rFonts w:cs="Times New Roman"/>
          <w:b/>
          <w:bCs/>
        </w:rPr>
      </w:pPr>
      <w:r>
        <w:rPr>
          <w:rFonts w:cs="Times New Roman"/>
          <w:b/>
          <w:bCs/>
        </w:rPr>
        <w:t xml:space="preserve">§ </w:t>
      </w:r>
      <w:r w:rsidR="433FC980">
        <w:rPr>
          <w:rFonts w:cs="Times New Roman"/>
          <w:b/>
          <w:bCs/>
        </w:rPr>
        <w:t>8</w:t>
      </w:r>
      <w:r>
        <w:rPr>
          <w:rFonts w:cs="Times New Roman"/>
          <w:b/>
          <w:bCs/>
        </w:rPr>
        <w:t xml:space="preserve">. </w:t>
      </w:r>
      <w:r w:rsidR="00AC734D" w:rsidRPr="00DC6A71">
        <w:rPr>
          <w:rFonts w:cs="Times New Roman"/>
          <w:b/>
          <w:bCs/>
        </w:rPr>
        <w:t>Seaduse jõustumine</w:t>
      </w:r>
    </w:p>
    <w:p w14:paraId="170A28D9" w14:textId="77777777" w:rsidR="00ED57BC" w:rsidRDefault="00ED57BC" w:rsidP="00AE0C19">
      <w:pPr>
        <w:pStyle w:val="Vahedeta"/>
        <w:jc w:val="both"/>
        <w:rPr>
          <w:rFonts w:cs="Times New Roman"/>
          <w:szCs w:val="24"/>
        </w:rPr>
      </w:pPr>
    </w:p>
    <w:p w14:paraId="5E87EBA1" w14:textId="0E8E688E" w:rsidR="00AC734D" w:rsidRDefault="00AC734D" w:rsidP="00AE0C19">
      <w:pPr>
        <w:pStyle w:val="Vahedeta"/>
        <w:jc w:val="both"/>
        <w:rPr>
          <w:rFonts w:cs="Times New Roman"/>
        </w:rPr>
      </w:pPr>
      <w:r w:rsidRPr="00DC6A71">
        <w:rPr>
          <w:rFonts w:cs="Times New Roman"/>
        </w:rPr>
        <w:t>Käesolev seadus jõustub 202</w:t>
      </w:r>
      <w:r w:rsidR="00F55E51">
        <w:rPr>
          <w:rFonts w:cs="Times New Roman"/>
        </w:rPr>
        <w:t>5</w:t>
      </w:r>
      <w:r w:rsidRPr="00DC6A71">
        <w:rPr>
          <w:rFonts w:cs="Times New Roman"/>
        </w:rPr>
        <w:t xml:space="preserve">. aasta 1. </w:t>
      </w:r>
      <w:r w:rsidR="00F55E51">
        <w:rPr>
          <w:rFonts w:cs="Times New Roman"/>
        </w:rPr>
        <w:t>jaanuar</w:t>
      </w:r>
      <w:r w:rsidR="00785E71">
        <w:rPr>
          <w:rFonts w:cs="Times New Roman"/>
        </w:rPr>
        <w:t>il</w:t>
      </w:r>
      <w:r w:rsidRPr="00DC6A71">
        <w:rPr>
          <w:rFonts w:cs="Times New Roman"/>
        </w:rPr>
        <w:t>.</w:t>
      </w:r>
    </w:p>
    <w:p w14:paraId="084DBBA6" w14:textId="5C71DF60" w:rsidR="00DE2F69" w:rsidRDefault="00DE2F69" w:rsidP="00AE0C19">
      <w:pPr>
        <w:pStyle w:val="Vahedeta"/>
        <w:jc w:val="both"/>
        <w:rPr>
          <w:rFonts w:cs="Times New Roman"/>
        </w:rPr>
      </w:pPr>
    </w:p>
    <w:p w14:paraId="17933CCB" w14:textId="2C4632C8" w:rsidR="00DE2F69" w:rsidRDefault="00DE2F69" w:rsidP="00AE0C19">
      <w:pPr>
        <w:pStyle w:val="Vahedeta"/>
        <w:jc w:val="both"/>
        <w:rPr>
          <w:rFonts w:cs="Times New Roman"/>
        </w:rPr>
      </w:pPr>
    </w:p>
    <w:p w14:paraId="1C16EE56" w14:textId="70AF7F36" w:rsidR="00DE2F69" w:rsidRDefault="00DE2F69" w:rsidP="00AE0C19">
      <w:pPr>
        <w:pStyle w:val="Vahedeta"/>
        <w:jc w:val="both"/>
        <w:rPr>
          <w:rFonts w:cs="Times New Roman"/>
        </w:rPr>
      </w:pPr>
    </w:p>
    <w:p w14:paraId="17B03833" w14:textId="5D86F879" w:rsidR="00DE2F69" w:rsidRDefault="00DE2F69" w:rsidP="00AE0C19">
      <w:pPr>
        <w:pStyle w:val="Vahedeta"/>
        <w:jc w:val="both"/>
        <w:rPr>
          <w:rFonts w:cs="Times New Roman"/>
        </w:rPr>
      </w:pPr>
      <w:r>
        <w:rPr>
          <w:rFonts w:cs="Times New Roman"/>
        </w:rPr>
        <w:t>Lauri Hussar</w:t>
      </w:r>
    </w:p>
    <w:p w14:paraId="1DF729AD" w14:textId="13AB3CEB" w:rsidR="00DE2F69" w:rsidRDefault="00DE2F69" w:rsidP="00AE0C19">
      <w:pPr>
        <w:pStyle w:val="Vahedeta"/>
        <w:jc w:val="both"/>
        <w:rPr>
          <w:rFonts w:cs="Times New Roman"/>
        </w:rPr>
      </w:pPr>
      <w:r>
        <w:rPr>
          <w:rFonts w:cs="Times New Roman"/>
        </w:rPr>
        <w:t>Riigikogu esimees</w:t>
      </w:r>
    </w:p>
    <w:p w14:paraId="2B4CD259" w14:textId="48A8C328" w:rsidR="00DE2F69" w:rsidRDefault="00DE2F69" w:rsidP="00AE0C19">
      <w:pPr>
        <w:pStyle w:val="Vahedeta"/>
        <w:jc w:val="both"/>
        <w:rPr>
          <w:rFonts w:cs="Times New Roman"/>
        </w:rPr>
      </w:pPr>
    </w:p>
    <w:p w14:paraId="0D53B8D1" w14:textId="5467E21A" w:rsidR="00DE2F69" w:rsidRDefault="00DE2F69" w:rsidP="00AE0C19">
      <w:pPr>
        <w:pStyle w:val="Vahedeta"/>
        <w:jc w:val="both"/>
        <w:rPr>
          <w:rFonts w:cs="Times New Roman"/>
        </w:rPr>
      </w:pPr>
      <w:r>
        <w:rPr>
          <w:rFonts w:cs="Times New Roman"/>
        </w:rPr>
        <w:t>Tallinn .….2024</w:t>
      </w:r>
    </w:p>
    <w:p w14:paraId="3059D491" w14:textId="5C1D489A" w:rsidR="00DE2F69" w:rsidRDefault="00DE2F69" w:rsidP="00AE0C19">
      <w:pPr>
        <w:pStyle w:val="Vahedeta"/>
        <w:pBdr>
          <w:bottom w:val="single" w:sz="6" w:space="1" w:color="auto"/>
        </w:pBdr>
        <w:jc w:val="both"/>
        <w:rPr>
          <w:rFonts w:cs="Times New Roman"/>
        </w:rPr>
      </w:pPr>
    </w:p>
    <w:p w14:paraId="4044B45A" w14:textId="40D603F7" w:rsidR="00DE2F69" w:rsidRDefault="00DE2F69" w:rsidP="00AE0C19">
      <w:pPr>
        <w:pStyle w:val="Vahedeta"/>
        <w:jc w:val="both"/>
        <w:rPr>
          <w:rFonts w:cs="Times New Roman"/>
        </w:rPr>
      </w:pPr>
      <w:del w:id="92" w:author="Toimetaja" w:date="2024-06-05T15:57:00Z">
        <w:r w:rsidDel="0080011C">
          <w:rPr>
            <w:rFonts w:cs="Times New Roman"/>
          </w:rPr>
          <w:softHyphen/>
        </w:r>
        <w:r w:rsidDel="0080011C">
          <w:rPr>
            <w:rFonts w:cs="Times New Roman"/>
          </w:rPr>
          <w:softHyphen/>
        </w:r>
        <w:r w:rsidDel="0080011C">
          <w:rPr>
            <w:rFonts w:cs="Times New Roman"/>
          </w:rPr>
          <w:softHyphen/>
        </w:r>
        <w:r w:rsidDel="0080011C">
          <w:rPr>
            <w:rFonts w:cs="Times New Roman"/>
          </w:rPr>
          <w:softHyphen/>
        </w:r>
        <w:r w:rsidDel="0080011C">
          <w:rPr>
            <w:rFonts w:cs="Times New Roman"/>
          </w:rPr>
          <w:softHyphen/>
        </w:r>
        <w:r w:rsidDel="0080011C">
          <w:rPr>
            <w:rFonts w:cs="Times New Roman"/>
          </w:rPr>
          <w:softHyphen/>
        </w:r>
        <w:r w:rsidDel="0080011C">
          <w:rPr>
            <w:rFonts w:cs="Times New Roman"/>
          </w:rPr>
          <w:softHyphen/>
        </w:r>
      </w:del>
      <w:r>
        <w:rPr>
          <w:rFonts w:cs="Times New Roman"/>
        </w:rPr>
        <w:t>Algatab Vabariigi Valitsus</w:t>
      </w:r>
    </w:p>
    <w:p w14:paraId="6D62F863" w14:textId="5627B940" w:rsidR="00DE2F69" w:rsidRDefault="00DE2F69" w:rsidP="00AE0C19">
      <w:pPr>
        <w:pStyle w:val="Vahedeta"/>
        <w:jc w:val="both"/>
        <w:rPr>
          <w:rFonts w:cs="Times New Roman"/>
        </w:rPr>
      </w:pPr>
    </w:p>
    <w:p w14:paraId="5DDA54A1" w14:textId="15BB327B" w:rsidR="00A43028" w:rsidRPr="00DC6A71" w:rsidRDefault="00DE2F69" w:rsidP="00AE0C19">
      <w:pPr>
        <w:pStyle w:val="Vahedeta"/>
        <w:jc w:val="both"/>
        <w:rPr>
          <w:rFonts w:cs="Times New Roman"/>
        </w:rPr>
      </w:pPr>
      <w:r>
        <w:rPr>
          <w:rFonts w:cs="Times New Roman"/>
        </w:rPr>
        <w:t>(allkirjastatud digitaalselt)</w:t>
      </w:r>
    </w:p>
    <w:sectPr w:rsidR="00A43028" w:rsidRPr="00DC6A71" w:rsidSect="00DE2F69">
      <w:footerReference w:type="default" r:id="rId1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ivika Sale" w:date="2024-06-13T11:01:00Z" w:initials="IS">
    <w:p w14:paraId="1E7516DC" w14:textId="77777777" w:rsidR="00725DCA" w:rsidRDefault="00725DCA">
      <w:pPr>
        <w:pStyle w:val="Kommentaaritekst"/>
      </w:pPr>
      <w:r>
        <w:rPr>
          <w:rStyle w:val="Kommentaariviide"/>
        </w:rPr>
        <w:annotationRef/>
      </w:r>
      <w:r>
        <w:t>Muudatusest tulenevalt tuleks üle vaadata ka peatüki pealkiri. Praegune peatüki pealkiri relvasüsteemi ei hõlma.</w:t>
      </w:r>
    </w:p>
  </w:comment>
  <w:comment w:id="2" w:author="Iivika Sale" w:date="2024-06-14T15:56:00Z" w:initials="IS">
    <w:p w14:paraId="66BC231D" w14:textId="77777777" w:rsidR="001E1F14" w:rsidRDefault="00C944A7" w:rsidP="00CB3EC6">
      <w:pPr>
        <w:pStyle w:val="Kommentaaritekst"/>
      </w:pPr>
      <w:r>
        <w:rPr>
          <w:rStyle w:val="Kommentaariviide"/>
        </w:rPr>
        <w:annotationRef/>
      </w:r>
      <w:r w:rsidR="001E1F14">
        <w:t xml:space="preserve">Kuna muudatus ei ole seaduses, vaid peatükis läbiv, tuleb muudatused kavandada seal, kus algavad selle peatüki muudatused, st alates </w:t>
      </w:r>
      <w:r w:rsidR="001E1F14">
        <w:rPr>
          <w:color w:val="000000"/>
          <w:highlight w:val="white"/>
        </w:rPr>
        <w:t>§-st 83.2.</w:t>
      </w:r>
    </w:p>
  </w:comment>
  <w:comment w:id="6" w:author="Iivika Sale" w:date="2024-06-13T13:09:00Z" w:initials="IS">
    <w:p w14:paraId="1722A832" w14:textId="49FC9181" w:rsidR="00C944A7" w:rsidRDefault="0076207F">
      <w:pPr>
        <w:pStyle w:val="Kommentaaritekst"/>
      </w:pPr>
      <w:r>
        <w:rPr>
          <w:rStyle w:val="Kommentaariviide"/>
        </w:rPr>
        <w:annotationRef/>
      </w:r>
      <w:r w:rsidR="00C944A7">
        <w:t>Kas oluliste osade ja komponentide loetelu on kavas kehtestada või annab seadusandja üksnes võimaluse loetelu kehtestamiseks? Kui on juba teada, et on kavas kehtestada, siis sõnastada imperatiivselt.</w:t>
      </w:r>
    </w:p>
    <w:p w14:paraId="279B3F56" w14:textId="77777777" w:rsidR="00C944A7" w:rsidRDefault="00C944A7">
      <w:pPr>
        <w:pStyle w:val="Kommentaaritekst"/>
      </w:pPr>
    </w:p>
    <w:p w14:paraId="09D9906D" w14:textId="77777777" w:rsidR="00C944A7" w:rsidRDefault="00C944A7">
      <w:pPr>
        <w:pStyle w:val="Kommentaaritekst"/>
      </w:pPr>
      <w:r>
        <w:rPr>
          <w:u w:val="single"/>
        </w:rPr>
        <w:t>kehtestab</w:t>
      </w:r>
      <w:r>
        <w:t xml:space="preserve"> on imperatiivne ja </w:t>
      </w:r>
      <w:r>
        <w:rPr>
          <w:u w:val="single"/>
        </w:rPr>
        <w:t xml:space="preserve">võib kehtestada </w:t>
      </w:r>
      <w:r>
        <w:t xml:space="preserve">(vajaduse korral) on valikuline, seega peaks volitusnormist selguma,  mis osas on imperatiivne ja mis osas </w:t>
      </w:r>
      <w:r>
        <w:rPr>
          <w:u w:val="single"/>
        </w:rPr>
        <w:t>võib kehtestada</w:t>
      </w:r>
      <w:r>
        <w:t xml:space="preserve">. Ainult imperatiivne volitusnorm lõpeb sõnaga </w:t>
      </w:r>
      <w:r>
        <w:rPr>
          <w:i/>
          <w:iCs/>
        </w:rPr>
        <w:t>määrusega</w:t>
      </w:r>
      <w:r>
        <w:t xml:space="preserve">. </w:t>
      </w:r>
    </w:p>
    <w:p w14:paraId="7A865254" w14:textId="77777777" w:rsidR="00C944A7" w:rsidRDefault="00C944A7">
      <w:pPr>
        <w:pStyle w:val="Kommentaaritekst"/>
      </w:pPr>
    </w:p>
    <w:p w14:paraId="0E114B38" w14:textId="77777777" w:rsidR="00C944A7" w:rsidRDefault="00C944A7">
      <w:pPr>
        <w:pStyle w:val="Kommentaaritekst"/>
      </w:pPr>
      <w:r>
        <w:t>Võimalik on punktiloeteluna mõlemad võimalused ette näha, sel juhul:</w:t>
      </w:r>
    </w:p>
    <w:p w14:paraId="487F49A2" w14:textId="77777777" w:rsidR="00C944A7" w:rsidRDefault="00C944A7">
      <w:pPr>
        <w:pStyle w:val="Kommentaaritekst"/>
      </w:pPr>
      <w:r>
        <w:t>x minister:</w:t>
      </w:r>
    </w:p>
    <w:p w14:paraId="56389EB9" w14:textId="77777777" w:rsidR="00C944A7" w:rsidRDefault="00C944A7">
      <w:pPr>
        <w:pStyle w:val="Kommentaaritekst"/>
        <w:numPr>
          <w:ilvl w:val="0"/>
          <w:numId w:val="13"/>
        </w:numPr>
      </w:pPr>
      <w:r>
        <w:t>kehtestab ..</w:t>
      </w:r>
    </w:p>
    <w:p w14:paraId="3B0879EA" w14:textId="77777777" w:rsidR="00C944A7" w:rsidRDefault="00C944A7" w:rsidP="00EC18E8">
      <w:pPr>
        <w:pStyle w:val="Kommentaaritekst"/>
        <w:numPr>
          <w:ilvl w:val="0"/>
          <w:numId w:val="13"/>
        </w:numPr>
      </w:pPr>
      <w:r>
        <w:t>võib kehtestada ..</w:t>
      </w:r>
    </w:p>
  </w:comment>
  <w:comment w:id="7" w:author="Toimetaja" w:date="2024-06-06T09:11:00Z" w:initials="AK">
    <w:p w14:paraId="3263936E" w14:textId="5F1CDA03" w:rsidR="00AD6B66" w:rsidRDefault="009A712D">
      <w:pPr>
        <w:pStyle w:val="Kommentaaritekst"/>
      </w:pPr>
      <w:r>
        <w:rPr>
          <w:rStyle w:val="Kommentaariviide"/>
        </w:rPr>
        <w:annotationRef/>
      </w:r>
      <w:r w:rsidR="00AD6B66">
        <w:t xml:space="preserve">Mida olete silmas pidanud siin sõna "mõiste" all? </w:t>
      </w:r>
    </w:p>
    <w:p w14:paraId="311BB861" w14:textId="77777777" w:rsidR="00AD6B66" w:rsidRDefault="00AD6B66">
      <w:pPr>
        <w:pStyle w:val="Kommentaaritekst"/>
      </w:pPr>
      <w:r>
        <w:t xml:space="preserve">Mõiste on mõtlemise- ja tunnetusüksus ehk see, mis tekib inimese peas, kui öeldakse mõni </w:t>
      </w:r>
      <w:r>
        <w:rPr>
          <w:i/>
          <w:iCs/>
        </w:rPr>
        <w:t>sõna</w:t>
      </w:r>
      <w:r>
        <w:t xml:space="preserve"> (oskuskeeles </w:t>
      </w:r>
      <w:r>
        <w:rPr>
          <w:i/>
          <w:iCs/>
        </w:rPr>
        <w:t>termin</w:t>
      </w:r>
      <w:r>
        <w:t xml:space="preserve">). </w:t>
      </w:r>
      <w:r>
        <w:rPr>
          <w:i/>
          <w:iCs/>
        </w:rPr>
        <w:t>Mõistet</w:t>
      </w:r>
      <w:r>
        <w:t xml:space="preserve"> on võimalik kirjeldada, ent mitte ühe sõnaga väljendada. Kas olete siin silmas pidanud, et minister kehtestab kirjelduse?</w:t>
      </w:r>
    </w:p>
    <w:p w14:paraId="0F7D3DC7" w14:textId="77777777" w:rsidR="00AD6B66" w:rsidRDefault="00AD6B66">
      <w:pPr>
        <w:pStyle w:val="Kommentaaritekst"/>
      </w:pPr>
    </w:p>
    <w:p w14:paraId="52B7BB48" w14:textId="77777777" w:rsidR="00AD6B66" w:rsidRDefault="00AD6B66">
      <w:pPr>
        <w:pStyle w:val="Kommentaaritekst"/>
      </w:pPr>
      <w:r>
        <w:t xml:space="preserve">Palun mõtelge see osa lausest veel kord läbi. Pakun, et võib olla hea kasutada sõna </w:t>
      </w:r>
      <w:r>
        <w:rPr>
          <w:i/>
          <w:iCs/>
          <w:color w:val="2E75B5"/>
        </w:rPr>
        <w:t>kirjeldus</w:t>
      </w:r>
      <w:r>
        <w:t xml:space="preserve"> või </w:t>
      </w:r>
      <w:r>
        <w:rPr>
          <w:i/>
          <w:iCs/>
          <w:color w:val="2E75B5"/>
        </w:rPr>
        <w:t>üldine kirjeldus.</w:t>
      </w:r>
    </w:p>
    <w:p w14:paraId="6D9897A3" w14:textId="77777777" w:rsidR="00AD6B66" w:rsidRDefault="00AD6B66">
      <w:pPr>
        <w:pStyle w:val="Kommentaaritekst"/>
      </w:pPr>
    </w:p>
    <w:p w14:paraId="11FE4A4B" w14:textId="77777777" w:rsidR="00AD6B66" w:rsidRDefault="00AD6B66">
      <w:pPr>
        <w:pStyle w:val="Kommentaaritekst"/>
      </w:pPr>
      <w:r>
        <w:t>A.</w:t>
      </w:r>
    </w:p>
    <w:p w14:paraId="6374DF4F" w14:textId="77777777" w:rsidR="00AD6B66" w:rsidRDefault="00AD6B66">
      <w:pPr>
        <w:pStyle w:val="Kommentaaritekst"/>
      </w:pPr>
      <w:r>
        <w:t>.</w:t>
      </w:r>
      <w:r>
        <w:rPr>
          <w:i/>
          <w:iCs/>
        </w:rPr>
        <w:t xml:space="preserve">. oluliste osade või komponentide </w:t>
      </w:r>
      <w:r>
        <w:rPr>
          <w:i/>
          <w:iCs/>
          <w:color w:val="2E75B5"/>
        </w:rPr>
        <w:t>kirjelduse</w:t>
      </w:r>
      <w:r>
        <w:rPr>
          <w:i/>
          <w:iCs/>
        </w:rPr>
        <w:t xml:space="preserve"> või täpse loetelu ja liigituse</w:t>
      </w:r>
    </w:p>
    <w:p w14:paraId="15A7BF28" w14:textId="77777777" w:rsidR="00AD6B66" w:rsidRDefault="00AD6B66">
      <w:pPr>
        <w:pStyle w:val="Kommentaaritekst"/>
      </w:pPr>
    </w:p>
    <w:p w14:paraId="5F5D12C2" w14:textId="77777777" w:rsidR="00AD6B66" w:rsidRDefault="00AD6B66">
      <w:pPr>
        <w:pStyle w:val="Kommentaaritekst"/>
      </w:pPr>
      <w:r>
        <w:t xml:space="preserve">Sõna </w:t>
      </w:r>
      <w:r>
        <w:rPr>
          <w:i/>
          <w:iCs/>
        </w:rPr>
        <w:t>kirjeldus</w:t>
      </w:r>
      <w:r>
        <w:t xml:space="preserve"> on kasutatud näiteks ka järgmistes õigusakti sõnastustes:</w:t>
      </w:r>
    </w:p>
    <w:p w14:paraId="10A58348" w14:textId="77777777" w:rsidR="00AD6B66" w:rsidRDefault="00AD6B66">
      <w:pPr>
        <w:pStyle w:val="Kommentaaritekst"/>
      </w:pPr>
    </w:p>
    <w:p w14:paraId="38AA1CBA" w14:textId="77777777" w:rsidR="00AD6B66" w:rsidRDefault="00AD6B66">
      <w:pPr>
        <w:pStyle w:val="Kommentaaritekst"/>
      </w:pPr>
      <w:r>
        <w:rPr>
          <w:color w:val="4D5156"/>
          <w:highlight w:val="white"/>
        </w:rPr>
        <w:t>Eesti Pank </w:t>
      </w:r>
      <w:r>
        <w:rPr>
          <w:b/>
          <w:bCs/>
          <w:i/>
          <w:iCs/>
          <w:color w:val="5F6368"/>
          <w:highlight w:val="white"/>
        </w:rPr>
        <w:t>kehtestab</w:t>
      </w:r>
      <w:r>
        <w:rPr>
          <w:color w:val="4D5156"/>
          <w:highlight w:val="white"/>
        </w:rPr>
        <w:t> määrusega elutähtsa teenuste </w:t>
      </w:r>
      <w:r>
        <w:rPr>
          <w:b/>
          <w:bCs/>
          <w:i/>
          <w:iCs/>
          <w:color w:val="5F6368"/>
          <w:highlight w:val="white"/>
        </w:rPr>
        <w:t>kirjelduse</w:t>
      </w:r>
      <w:r>
        <w:rPr>
          <w:color w:val="4D5156"/>
          <w:highlight w:val="white"/>
        </w:rPr>
        <w:t> ja toimepidevuse nõuded kahe teenuse kohta</w:t>
      </w:r>
      <w:r>
        <w:t xml:space="preserve"> ..</w:t>
      </w:r>
    </w:p>
    <w:p w14:paraId="711CCE8E" w14:textId="77777777" w:rsidR="00AD6B66" w:rsidRDefault="00AD6B66">
      <w:pPr>
        <w:pStyle w:val="Kommentaaritekst"/>
      </w:pPr>
    </w:p>
    <w:p w14:paraId="792D0642" w14:textId="77777777" w:rsidR="00AD6B66" w:rsidRDefault="00AD6B66">
      <w:pPr>
        <w:pStyle w:val="Kommentaaritekst"/>
      </w:pPr>
      <w:r>
        <w:rPr>
          <w:color w:val="4D5156"/>
          <w:highlight w:val="white"/>
        </w:rPr>
        <w:t>Käesolev määrus </w:t>
      </w:r>
      <w:r>
        <w:rPr>
          <w:b/>
          <w:bCs/>
          <w:i/>
          <w:iCs/>
          <w:color w:val="5F6368"/>
          <w:highlight w:val="white"/>
        </w:rPr>
        <w:t>kehtestab</w:t>
      </w:r>
      <w:r>
        <w:rPr>
          <w:color w:val="4D5156"/>
          <w:highlight w:val="white"/>
        </w:rPr>
        <w:t> makseteenuste ja sularaharingluse </w:t>
      </w:r>
      <w:r>
        <w:rPr>
          <w:b/>
          <w:bCs/>
          <w:i/>
          <w:iCs/>
          <w:color w:val="5F6368"/>
          <w:highlight w:val="white"/>
        </w:rPr>
        <w:t>kirjelduse</w:t>
      </w:r>
      <w:r>
        <w:rPr>
          <w:color w:val="4D5156"/>
          <w:highlight w:val="white"/>
        </w:rPr>
        <w:t> ning toimepidevuse nõuded</w:t>
      </w:r>
      <w:r>
        <w:t xml:space="preserve"> ..</w:t>
      </w:r>
    </w:p>
    <w:p w14:paraId="4F5608BD" w14:textId="77777777" w:rsidR="00AD6B66" w:rsidRDefault="00AD6B66">
      <w:pPr>
        <w:pStyle w:val="Kommentaaritekst"/>
      </w:pPr>
    </w:p>
    <w:p w14:paraId="329A10C1" w14:textId="77777777" w:rsidR="00AD6B66" w:rsidRDefault="00AD6B66">
      <w:pPr>
        <w:pStyle w:val="Kommentaaritekst"/>
      </w:pPr>
      <w:r>
        <w:t xml:space="preserve">B. (juhul, kui sõna </w:t>
      </w:r>
      <w:r>
        <w:rPr>
          <w:i/>
          <w:iCs/>
        </w:rPr>
        <w:t xml:space="preserve">kirjeldus </w:t>
      </w:r>
      <w:r>
        <w:t>polegi vaja):</w:t>
      </w:r>
    </w:p>
    <w:p w14:paraId="5B818AA3" w14:textId="77777777" w:rsidR="00AD6B66" w:rsidRDefault="00AD6B66">
      <w:pPr>
        <w:pStyle w:val="Kommentaaritekst"/>
      </w:pPr>
    </w:p>
    <w:p w14:paraId="13B076D8" w14:textId="77777777" w:rsidR="00AD6B66" w:rsidRDefault="00AD6B66">
      <w:pPr>
        <w:pStyle w:val="Kommentaaritekst"/>
      </w:pPr>
      <w:r>
        <w:t xml:space="preserve">.. </w:t>
      </w:r>
      <w:r>
        <w:rPr>
          <w:i/>
          <w:iCs/>
        </w:rPr>
        <w:t>oluliste osade või komponentide t</w:t>
      </w:r>
      <w:r>
        <w:rPr>
          <w:i/>
          <w:iCs/>
          <w:u w:val="single"/>
        </w:rPr>
        <w:t>äpse loetelu ja liigituse</w:t>
      </w:r>
      <w:r>
        <w:rPr>
          <w:u w:val="single"/>
        </w:rPr>
        <w:t>.</w:t>
      </w:r>
    </w:p>
    <w:p w14:paraId="73CBF7F5" w14:textId="77777777" w:rsidR="00AD6B66" w:rsidRDefault="00AD6B66">
      <w:pPr>
        <w:pStyle w:val="Kommentaaritekst"/>
      </w:pPr>
    </w:p>
    <w:p w14:paraId="2DBC7221" w14:textId="77777777" w:rsidR="00AD6B66" w:rsidRDefault="00AD6B66">
      <w:pPr>
        <w:pStyle w:val="Kommentaaritekst"/>
      </w:pPr>
    </w:p>
  </w:comment>
  <w:comment w:id="10" w:author="Iivika Sale" w:date="2024-06-13T19:23:00Z" w:initials="IS">
    <w:p w14:paraId="3DC49D2A" w14:textId="77777777" w:rsidR="002C306F" w:rsidRDefault="002C306F">
      <w:pPr>
        <w:pStyle w:val="Kommentaaritekst"/>
      </w:pPr>
      <w:r>
        <w:rPr>
          <w:rStyle w:val="Kommentaariviide"/>
        </w:rPr>
        <w:annotationRef/>
      </w:r>
      <w:r>
        <w:t>Mille poolest see erineb lause esimeses pooles toodud ettevõtja omamise ja suurendamise õigusest? Tarbetu kordus?</w:t>
      </w:r>
    </w:p>
  </w:comment>
  <w:comment w:id="11" w:author="Iivika Sale" w:date="2024-06-10T14:56:00Z" w:initials="IS">
    <w:p w14:paraId="4B77C8E5" w14:textId="74DC8367" w:rsidR="00203DED" w:rsidRDefault="00203DED">
      <w:pPr>
        <w:pStyle w:val="Kommentaaritekst"/>
      </w:pPr>
      <w:r>
        <w:rPr>
          <w:rStyle w:val="Kommentaariviide"/>
        </w:rPr>
        <w:annotationRef/>
      </w:r>
      <w:r>
        <w:t>Selles paragrahvis ei ole lõikeid.</w:t>
      </w:r>
    </w:p>
  </w:comment>
  <w:comment w:id="15" w:author="Iivika Sale" w:date="2024-06-10T16:40:00Z" w:initials="IS">
    <w:p w14:paraId="6B5D4599" w14:textId="77777777" w:rsidR="00221085" w:rsidRDefault="00221085">
      <w:pPr>
        <w:pStyle w:val="Kommentaaritekst"/>
      </w:pPr>
      <w:r>
        <w:rPr>
          <w:rStyle w:val="Kommentaariviide"/>
        </w:rPr>
        <w:annotationRef/>
      </w:r>
      <w:r>
        <w:t>Nii mahuka asendamise asemel on otstarbekam muuta kogu lõige.</w:t>
      </w:r>
    </w:p>
  </w:comment>
  <w:comment w:id="18" w:author="Iivika Sale" w:date="2024-06-13T11:54:00Z" w:initials="IS">
    <w:p w14:paraId="23C47037" w14:textId="2AC5C2ED" w:rsidR="002F4D58" w:rsidRDefault="002F4D58">
      <w:pPr>
        <w:pStyle w:val="Kommentaaritekst"/>
      </w:pPr>
      <w:r>
        <w:rPr>
          <w:rStyle w:val="Kommentaariviide"/>
        </w:rPr>
        <w:annotationRef/>
      </w:r>
      <w:r>
        <w:t xml:space="preserve">Või kvalifikatsiooni (millest räägib terve lõige)? Nt </w:t>
      </w:r>
      <w:r>
        <w:rPr>
          <w:i/>
          <w:iCs/>
        </w:rPr>
        <w:t>Isiku kvalifikatsiooni tõendab pädevustunnistus, millele märgitud tegevusalal ja pädevuse ulatuses on tal õigus tegutseda.</w:t>
      </w:r>
    </w:p>
  </w:comment>
  <w:comment w:id="19" w:author="Iivika Sale" w:date="2024-06-14T16:24:00Z" w:initials="IS">
    <w:p w14:paraId="6C205E8E" w14:textId="77777777" w:rsidR="00B47FCC" w:rsidRDefault="00B47FCC" w:rsidP="007B7ADE">
      <w:pPr>
        <w:pStyle w:val="Kommentaaritekst"/>
      </w:pPr>
      <w:r>
        <w:rPr>
          <w:rStyle w:val="Kommentaariviide"/>
        </w:rPr>
        <w:annotationRef/>
      </w:r>
      <w:r>
        <w:t>Imperatiivse volitusnormi sõnastus peab olema …kehtestab x minister määrusega.</w:t>
      </w:r>
    </w:p>
  </w:comment>
  <w:comment w:id="22" w:author="Iivika Sale" w:date="2024-06-13T12:05:00Z" w:initials="IS">
    <w:p w14:paraId="33488838" w14:textId="39C3969F" w:rsidR="00E8352A" w:rsidRDefault="00E8352A">
      <w:pPr>
        <w:pStyle w:val="Kommentaaritekst"/>
      </w:pPr>
      <w:r>
        <w:rPr>
          <w:rStyle w:val="Kommentaariviide"/>
        </w:rPr>
        <w:annotationRef/>
      </w:r>
      <w:r>
        <w:t>Kes tasub? Vastutav isik?</w:t>
      </w:r>
    </w:p>
  </w:comment>
  <w:comment w:id="26" w:author="Iivika Sale" w:date="2024-06-14T16:07:00Z" w:initials="IS">
    <w:p w14:paraId="01DB8454" w14:textId="77777777" w:rsidR="001000B8" w:rsidRDefault="001000B8" w:rsidP="00B219DE">
      <w:pPr>
        <w:pStyle w:val="Kommentaaritekst"/>
      </w:pPr>
      <w:r>
        <w:rPr>
          <w:rStyle w:val="Kommentaariviide"/>
        </w:rPr>
        <w:annotationRef/>
      </w:r>
      <w:r>
        <w:t>Vastutava isiku või tema heaks töötava isiku?</w:t>
      </w:r>
    </w:p>
  </w:comment>
  <w:comment w:id="27" w:author="Iivika Sale" w:date="2024-06-14T16:07:00Z" w:initials="IS">
    <w:p w14:paraId="56C2C8A4" w14:textId="77777777" w:rsidR="001000B8" w:rsidRDefault="001000B8" w:rsidP="00EA71E6">
      <w:pPr>
        <w:pStyle w:val="Kommentaaritekst"/>
      </w:pPr>
      <w:r>
        <w:rPr>
          <w:rStyle w:val="Kommentaariviide"/>
        </w:rPr>
        <w:annotationRef/>
      </w:r>
      <w:r>
        <w:t>Kes pikendab?</w:t>
      </w:r>
    </w:p>
  </w:comment>
  <w:comment w:id="28" w:author="Iivika Sale" w:date="2024-06-13T12:09:00Z" w:initials="IS">
    <w:p w14:paraId="62873512" w14:textId="43CCCD5A" w:rsidR="00B127FE" w:rsidRDefault="00E8352A">
      <w:pPr>
        <w:pStyle w:val="Kommentaaritekst"/>
      </w:pPr>
      <w:r>
        <w:rPr>
          <w:rStyle w:val="Kommentaariviide"/>
        </w:rPr>
        <w:annotationRef/>
      </w:r>
      <w:r w:rsidR="00B127FE">
        <w:t xml:space="preserve">Või </w:t>
      </w:r>
      <w:r w:rsidR="00B127FE">
        <w:rPr>
          <w:i/>
          <w:iCs/>
        </w:rPr>
        <w:t>kvalifikatsioon</w:t>
      </w:r>
      <w:r w:rsidR="00B127FE">
        <w:t>?</w:t>
      </w:r>
    </w:p>
  </w:comment>
  <w:comment w:id="29" w:author="Iivika Sale" w:date="2024-06-13T12:19:00Z" w:initials="IS">
    <w:p w14:paraId="3D937C09" w14:textId="77777777" w:rsidR="00B127FE" w:rsidRDefault="00B127FE">
      <w:pPr>
        <w:pStyle w:val="Kommentaaritekst"/>
      </w:pPr>
      <w:r>
        <w:rPr>
          <w:rStyle w:val="Kommentaariviide"/>
        </w:rPr>
        <w:annotationRef/>
      </w:r>
      <w:r>
        <w:t>Kuna mõlemad asjaolud on eelduseks pikendamisele, tuleks järgmisest lõikest siia tõsta see osa, et lisaks sellele, et kvalifikatsioon ei ole muutunud, peab isik olema läbinud täiendusõppe. Järgmises lõikes saab viitega sellele lõikele välja tuua täiendusõpet puudutavad asjaolud.</w:t>
      </w:r>
    </w:p>
  </w:comment>
  <w:comment w:id="30" w:author="Iivika Sale" w:date="2024-06-13T12:12:00Z" w:initials="IS">
    <w:p w14:paraId="69B123E7" w14:textId="77777777" w:rsidR="00CF37D6" w:rsidRDefault="00B127FE">
      <w:pPr>
        <w:pStyle w:val="Kommentaaritekst"/>
      </w:pPr>
      <w:r>
        <w:rPr>
          <w:rStyle w:val="Kommentaariviide"/>
        </w:rPr>
        <w:annotationRef/>
      </w:r>
      <w:r w:rsidR="00CF37D6">
        <w:t>Lõikude 5.1-5.4 valguses jääb ebaselgeks, kellele täpsemalt pädevustunnistus antakse ja kes seda omab - vastutav isik (nagu ütleb paragrahvi pealkiri) või isik, kelle töövaldkonnas on see nõutav?</w:t>
      </w:r>
    </w:p>
  </w:comment>
  <w:comment w:id="31" w:author="Toimetaja" w:date="2024-06-06T09:29:00Z" w:initials="AK">
    <w:p w14:paraId="0BD56630" w14:textId="4C6C3FDC" w:rsidR="00AD6B66" w:rsidRDefault="00DE442F">
      <w:pPr>
        <w:pStyle w:val="Kommentaaritekst"/>
      </w:pPr>
      <w:r>
        <w:rPr>
          <w:rStyle w:val="Kommentaariviide"/>
        </w:rPr>
        <w:annotationRef/>
      </w:r>
      <w:r w:rsidR="00AD6B66">
        <w:rPr>
          <w:i/>
          <w:iCs/>
        </w:rPr>
        <w:t xml:space="preserve">Täiendusõppes </w:t>
      </w:r>
      <w:r w:rsidR="00AD6B66">
        <w:rPr>
          <w:i/>
          <w:iCs/>
          <w:u w:val="single"/>
        </w:rPr>
        <w:t>osalemiseks</w:t>
      </w:r>
      <w:r w:rsidR="00AD6B66">
        <w:rPr>
          <w:i/>
          <w:iCs/>
        </w:rPr>
        <w:t xml:space="preserve"> loetakse ka täienduskoolitusel lektorina esinemist.</w:t>
      </w:r>
    </w:p>
    <w:p w14:paraId="14BDF756" w14:textId="77777777" w:rsidR="00AD6B66" w:rsidRDefault="00AD6B66">
      <w:pPr>
        <w:pStyle w:val="Kommentaaritekst"/>
      </w:pPr>
    </w:p>
    <w:p w14:paraId="56C6650C" w14:textId="77777777" w:rsidR="00AD6B66" w:rsidRDefault="00AD6B66">
      <w:pPr>
        <w:pStyle w:val="Kommentaaritekst"/>
      </w:pPr>
      <w:r>
        <w:rPr>
          <w:i/>
          <w:iCs/>
        </w:rPr>
        <w:t>Täiendusõpe l</w:t>
      </w:r>
      <w:r>
        <w:rPr>
          <w:i/>
          <w:iCs/>
          <w:u w:val="single"/>
        </w:rPr>
        <w:t>oetakse läbituks</w:t>
      </w:r>
      <w:r>
        <w:rPr>
          <w:i/>
          <w:iCs/>
        </w:rPr>
        <w:t xml:space="preserve"> ka siis, ~ ka juhul, kui pädevustunnistuse omaja on esinenud täienduskoolitusel lektorina.</w:t>
      </w:r>
    </w:p>
    <w:p w14:paraId="141F7027" w14:textId="77777777" w:rsidR="00AD6B66" w:rsidRDefault="00AD6B66">
      <w:pPr>
        <w:pStyle w:val="Kommentaaritekst"/>
      </w:pPr>
    </w:p>
    <w:p w14:paraId="151E4623" w14:textId="77777777" w:rsidR="00AD6B66" w:rsidRDefault="00AD6B66">
      <w:pPr>
        <w:pStyle w:val="Kommentaaritekst"/>
      </w:pPr>
      <w:r>
        <w:rPr>
          <w:i/>
          <w:iCs/>
        </w:rPr>
        <w:t>Täiendusõpe l</w:t>
      </w:r>
      <w:r>
        <w:rPr>
          <w:i/>
          <w:iCs/>
          <w:u w:val="single"/>
        </w:rPr>
        <w:t xml:space="preserve">oetakse läbituks </w:t>
      </w:r>
      <w:r>
        <w:rPr>
          <w:i/>
          <w:iCs/>
        </w:rPr>
        <w:t>ka juhul, kui täienduskoolitusel on esinetud lektorina.</w:t>
      </w:r>
    </w:p>
    <w:p w14:paraId="45756882" w14:textId="77777777" w:rsidR="00AD6B66" w:rsidRDefault="00AD6B66">
      <w:pPr>
        <w:pStyle w:val="Kommentaaritekst"/>
      </w:pPr>
    </w:p>
    <w:p w14:paraId="0F7D7F2F" w14:textId="77777777" w:rsidR="00AD6B66" w:rsidRDefault="00AD6B66">
      <w:pPr>
        <w:pStyle w:val="Kommentaaritekst"/>
      </w:pPr>
      <w:r>
        <w:t xml:space="preserve">Pakkusin selle lause asemele mõned sõnastused. Palun valige, sest </w:t>
      </w:r>
      <w:r>
        <w:rPr>
          <w:color w:val="2E75B5"/>
        </w:rPr>
        <w:t xml:space="preserve">pärast lause alguses olevat sõna "täiendusõppeks" on vaja ka "osalemiseks" või "loetakse läbituks". </w:t>
      </w:r>
      <w:r>
        <w:t xml:space="preserve">Eemalt toimetajana vaadates näib, et viimane pakutud lausetest võiks sobida kõige paremini. </w:t>
      </w:r>
    </w:p>
  </w:comment>
  <w:comment w:id="34" w:author="Toimetaja" w:date="2024-06-06T09:34:00Z" w:initials="AK">
    <w:p w14:paraId="3D787253" w14:textId="77777777" w:rsidR="00AD6B66" w:rsidRDefault="00893CC9">
      <w:pPr>
        <w:pStyle w:val="Kommentaaritekst"/>
      </w:pPr>
      <w:r>
        <w:rPr>
          <w:rStyle w:val="Kommentaariviide"/>
        </w:rPr>
        <w:annotationRef/>
      </w:r>
      <w:r w:rsidR="00AD6B66">
        <w:rPr>
          <w:i/>
          <w:iCs/>
        </w:rPr>
        <w:t xml:space="preserve">salastatud välisteabele juurdepääsu sertifikaat </w:t>
      </w:r>
      <w:r w:rsidR="00AD6B66">
        <w:t>– kõik sõnad lahku [millele? juurdepääsu mis?]</w:t>
      </w:r>
    </w:p>
    <w:p w14:paraId="50C6A5FB" w14:textId="77777777" w:rsidR="00AD6B66" w:rsidRDefault="00AD6B66">
      <w:pPr>
        <w:pStyle w:val="Kommentaaritekst"/>
      </w:pPr>
    </w:p>
    <w:p w14:paraId="2590CFD5" w14:textId="77777777" w:rsidR="00AD6B66" w:rsidRDefault="00AD6B66">
      <w:pPr>
        <w:pStyle w:val="Kommentaaritekst"/>
      </w:pPr>
      <w:r>
        <w:t>Vt riigisaladuse ja salastatud välisteabe kaitse kord (§ 124 lõige 1)</w:t>
      </w:r>
    </w:p>
  </w:comment>
  <w:comment w:id="35" w:author="Toimetaja" w:date="2024-06-06T09:41:00Z" w:initials="AK">
    <w:p w14:paraId="2D997795" w14:textId="27CD0BC0" w:rsidR="00893CC9" w:rsidRDefault="00893CC9">
      <w:pPr>
        <w:pStyle w:val="Kommentaaritekst"/>
      </w:pPr>
      <w:r>
        <w:rPr>
          <w:rStyle w:val="Kommentaariviide"/>
        </w:rPr>
        <w:annotationRef/>
      </w:r>
      <w:r>
        <w:rPr>
          <w:i/>
          <w:iCs/>
        </w:rPr>
        <w:t xml:space="preserve">varem kasutatud </w:t>
      </w:r>
      <w:r>
        <w:rPr>
          <w:i/>
          <w:iCs/>
          <w:u w:val="single"/>
        </w:rPr>
        <w:t>perekonnanimed</w:t>
      </w:r>
      <w:r>
        <w:t>?</w:t>
      </w:r>
    </w:p>
    <w:p w14:paraId="738D5988" w14:textId="77777777" w:rsidR="00893CC9" w:rsidRDefault="00893CC9">
      <w:pPr>
        <w:pStyle w:val="Kommentaaritekst"/>
      </w:pPr>
    </w:p>
    <w:p w14:paraId="10B09E69" w14:textId="77777777" w:rsidR="00893CC9" w:rsidRDefault="00893CC9">
      <w:pPr>
        <w:pStyle w:val="Kommentaaritekst"/>
      </w:pPr>
      <w:r>
        <w:rPr>
          <w:i/>
          <w:iCs/>
        </w:rPr>
        <w:t>varem kasutatud eesnimed, perekonnanimed või mõlemad</w:t>
      </w:r>
      <w:r>
        <w:t xml:space="preserve">? </w:t>
      </w:r>
    </w:p>
    <w:p w14:paraId="62B9DA1D" w14:textId="77777777" w:rsidR="00893CC9" w:rsidRDefault="00893CC9">
      <w:pPr>
        <w:pStyle w:val="Kommentaaritekst"/>
      </w:pPr>
      <w:r>
        <w:t>(näiteks juhuks, kui isik on võinud vahetada nii eesnime kui ka perekonnanime, nt Roy Strideri juhtum).</w:t>
      </w:r>
    </w:p>
    <w:p w14:paraId="0EF17EAD" w14:textId="77777777" w:rsidR="00893CC9" w:rsidRDefault="00893CC9">
      <w:pPr>
        <w:pStyle w:val="Kommentaaritekst"/>
      </w:pPr>
    </w:p>
    <w:p w14:paraId="6BD825F2" w14:textId="77777777" w:rsidR="00893CC9" w:rsidRDefault="00893CC9">
      <w:pPr>
        <w:pStyle w:val="Kommentaaritekst"/>
      </w:pPr>
      <w:r>
        <w:t xml:space="preserve">Palun vaadake üle just sõna "nimi", arvestades, et punktis 1 on nimetatud "ees- ja perekonnanimi". </w:t>
      </w:r>
    </w:p>
  </w:comment>
  <w:comment w:id="36" w:author="Toimetaja" w:date="2024-06-06T09:52:00Z" w:initials="AK">
    <w:p w14:paraId="5ADAB5C8" w14:textId="77777777" w:rsidR="00D7391E" w:rsidRDefault="00D7391E">
      <w:pPr>
        <w:pStyle w:val="Kommentaaritekst"/>
      </w:pPr>
      <w:r>
        <w:rPr>
          <w:rStyle w:val="Kommentaariviide"/>
        </w:rPr>
        <w:annotationRef/>
      </w:r>
      <w:r>
        <w:t>Palun vaadake järele, kas sõna "varasemate" siin ees on tegelikult vajalik. Näiteks punktis 7 on "elukohtade andmed" (ees pole sõna "varasemate").  Siin peaks ehk ühtlustama ja kirjutama mõlemad ühtemoodi.</w:t>
      </w:r>
    </w:p>
    <w:p w14:paraId="137C9825" w14:textId="77777777" w:rsidR="00D7391E" w:rsidRDefault="00D7391E">
      <w:pPr>
        <w:pStyle w:val="Kommentaaritekst"/>
      </w:pPr>
    </w:p>
    <w:p w14:paraId="2DE578CB" w14:textId="77777777" w:rsidR="00D7391E" w:rsidRDefault="00D7391E">
      <w:pPr>
        <w:pStyle w:val="Kommentaaritekst"/>
      </w:pPr>
      <w:r>
        <w:t>Teine võimalus on hoopis täpsustada:</w:t>
      </w:r>
    </w:p>
    <w:p w14:paraId="5757C3CF" w14:textId="77777777" w:rsidR="00D7391E" w:rsidRDefault="00D7391E">
      <w:pPr>
        <w:pStyle w:val="Kommentaaritekst"/>
      </w:pPr>
    </w:p>
    <w:p w14:paraId="5CFFC1A7" w14:textId="77777777" w:rsidR="00D7391E" w:rsidRDefault="00D7391E">
      <w:pPr>
        <w:pStyle w:val="Kommentaaritekst"/>
      </w:pPr>
      <w:r>
        <w:rPr>
          <w:i/>
          <w:iCs/>
        </w:rPr>
        <w:t>varasemate töökohtade ja praeguse töökoha andmed</w:t>
      </w:r>
    </w:p>
    <w:p w14:paraId="5AB4FB42" w14:textId="77777777" w:rsidR="00D7391E" w:rsidRDefault="00D7391E">
      <w:pPr>
        <w:pStyle w:val="Kommentaaritekst"/>
      </w:pPr>
    </w:p>
    <w:p w14:paraId="6C17F9C7" w14:textId="77777777" w:rsidR="00D7391E" w:rsidRDefault="00D7391E">
      <w:pPr>
        <w:pStyle w:val="Kommentaaritekst"/>
      </w:pPr>
      <w:r>
        <w:rPr>
          <w:i/>
          <w:iCs/>
        </w:rPr>
        <w:t>varasemate elukohtade ja praeguse elukoha andmed</w:t>
      </w:r>
    </w:p>
    <w:p w14:paraId="6ED62939" w14:textId="77777777" w:rsidR="00D7391E" w:rsidRDefault="00D7391E">
      <w:pPr>
        <w:pStyle w:val="Kommentaaritekst"/>
      </w:pPr>
    </w:p>
    <w:p w14:paraId="28F85922" w14:textId="77777777" w:rsidR="00D7391E" w:rsidRDefault="00D7391E">
      <w:pPr>
        <w:pStyle w:val="Kommentaaritekst"/>
      </w:pPr>
      <w:r>
        <w:rPr>
          <w:i/>
          <w:iCs/>
        </w:rPr>
        <w:t>varasemate elukohtade ja praeguse elukoha andmed, sh p</w:t>
      </w:r>
      <w:r>
        <w:rPr>
          <w:i/>
          <w:iCs/>
          <w:u w:val="single"/>
        </w:rPr>
        <w:t>raeguse tegeliku elukoha andmed</w:t>
      </w:r>
    </w:p>
    <w:p w14:paraId="5A8036B4" w14:textId="77777777" w:rsidR="00D7391E" w:rsidRDefault="00D7391E">
      <w:pPr>
        <w:pStyle w:val="Kommentaaritekst"/>
      </w:pPr>
    </w:p>
    <w:p w14:paraId="03BF90EE" w14:textId="77777777" w:rsidR="00D7391E" w:rsidRDefault="00D7391E">
      <w:pPr>
        <w:pStyle w:val="Kommentaaritekst"/>
      </w:pPr>
      <w:r>
        <w:t>Palun vaadake viimast näitelauset: kas allajoonitu võib olla vajalik lisada.</w:t>
      </w:r>
    </w:p>
    <w:p w14:paraId="67279F66" w14:textId="77777777" w:rsidR="00D7391E" w:rsidRDefault="00D7391E">
      <w:pPr>
        <w:pStyle w:val="Kommentaaritekst"/>
      </w:pPr>
    </w:p>
    <w:p w14:paraId="761AFAF2" w14:textId="77777777" w:rsidR="00D7391E" w:rsidRDefault="00D7391E">
      <w:pPr>
        <w:pStyle w:val="Kommentaaritekst"/>
      </w:pPr>
      <w:r>
        <w:t>"elukoht" = isiku elukohana rahvastikuregistrisse kantud elukoha aadress</w:t>
      </w:r>
    </w:p>
    <w:p w14:paraId="041A0F87" w14:textId="77777777" w:rsidR="00D7391E" w:rsidRDefault="00D7391E">
      <w:pPr>
        <w:pStyle w:val="Kommentaaritekst"/>
      </w:pPr>
    </w:p>
    <w:p w14:paraId="76D25A06" w14:textId="77777777" w:rsidR="00D7391E" w:rsidRDefault="00D7391E">
      <w:pPr>
        <w:pStyle w:val="Kommentaaritekst"/>
      </w:pPr>
      <w:r>
        <w:t>"tegelik elukoht" = koht, kus inimene tegelikult elab</w:t>
      </w:r>
    </w:p>
    <w:p w14:paraId="7ED489EB" w14:textId="77777777" w:rsidR="00D7391E" w:rsidRDefault="00D7391E">
      <w:pPr>
        <w:pStyle w:val="Kommentaaritekst"/>
      </w:pPr>
    </w:p>
    <w:p w14:paraId="3ABBF262" w14:textId="77777777" w:rsidR="00D7391E" w:rsidRDefault="00D7391E">
      <w:pPr>
        <w:pStyle w:val="Kommentaaritekst"/>
      </w:pPr>
      <w:r>
        <w:t xml:space="preserve">vt M. Raadik 2012. </w:t>
      </w:r>
      <w:hyperlink r:id="rId1" w:history="1">
        <w:r w:rsidRPr="00817A50">
          <w:rPr>
            <w:rStyle w:val="Hperlink"/>
          </w:rPr>
          <w:t>Kuidas seda tõlgendada?</w:t>
        </w:r>
      </w:hyperlink>
      <w:r>
        <w:t xml:space="preserve"> -- Õiguskeel nr 1</w:t>
      </w:r>
    </w:p>
    <w:p w14:paraId="03645E0B" w14:textId="77777777" w:rsidR="00D7391E" w:rsidRDefault="00D7391E">
      <w:pPr>
        <w:pStyle w:val="Kommentaaritekst"/>
      </w:pPr>
      <w:r>
        <w:t>Seal on arutletud just sõna "elukoht" üle, see on põhjustanud õigusakti tõlgendamisel mõnikord segadust. Palun võimaluse korral tutvuge selle aruteluga (see pole seal pikk) ja otsustage, missugune sõnastus võib olla siin õigusaktis parim.</w:t>
      </w:r>
    </w:p>
  </w:comment>
  <w:comment w:id="37" w:author="Iivika Sale" w:date="2024-06-13T12:52:00Z" w:initials="IS">
    <w:p w14:paraId="3DCD9888" w14:textId="77777777" w:rsidR="001000B8" w:rsidRDefault="00637386" w:rsidP="00037BB6">
      <w:pPr>
        <w:pStyle w:val="Kommentaaritekst"/>
      </w:pPr>
      <w:r>
        <w:rPr>
          <w:rStyle w:val="Kommentaariviide"/>
        </w:rPr>
        <w:annotationRef/>
      </w:r>
      <w:r w:rsidR="001000B8">
        <w:t>See säte ei sobi siia paragrahvi, pigem 5. jakku, ettevõtja kohustuste juurde.</w:t>
      </w:r>
    </w:p>
  </w:comment>
  <w:comment w:id="39" w:author="Toimetaja" w:date="2024-06-06T09:55:00Z" w:initials="AK">
    <w:p w14:paraId="1CA59DBB" w14:textId="71EAD01F" w:rsidR="006B5AC0" w:rsidRDefault="006B5AC0">
      <w:pPr>
        <w:pStyle w:val="Kommentaaritekst"/>
      </w:pPr>
      <w:r>
        <w:rPr>
          <w:rStyle w:val="Kommentaariviide"/>
        </w:rPr>
        <w:annotationRef/>
      </w:r>
      <w:r>
        <w:t>Täiend enne põhisõna -- siis ei eksi kunagi.</w:t>
      </w:r>
    </w:p>
    <w:p w14:paraId="18A0D7B1" w14:textId="77777777" w:rsidR="006B5AC0" w:rsidRDefault="006B5AC0">
      <w:pPr>
        <w:pStyle w:val="Kommentaaritekst"/>
      </w:pPr>
    </w:p>
    <w:p w14:paraId="6D7F6316" w14:textId="77777777" w:rsidR="006B5AC0" w:rsidRDefault="006B5AC0">
      <w:pPr>
        <w:pStyle w:val="Kommentaaritekst"/>
      </w:pPr>
      <w:r>
        <w:t>Veel parem võib olla sõnastada:</w:t>
      </w:r>
    </w:p>
    <w:p w14:paraId="4B092F43" w14:textId="77777777" w:rsidR="006B5AC0" w:rsidRDefault="006B5AC0">
      <w:pPr>
        <w:pStyle w:val="Kommentaaritekst"/>
      </w:pPr>
    </w:p>
    <w:p w14:paraId="3A670950" w14:textId="77777777" w:rsidR="006B5AC0" w:rsidRDefault="006B5AC0">
      <w:pPr>
        <w:pStyle w:val="Kommentaaritekst"/>
      </w:pPr>
      <w:r>
        <w:t xml:space="preserve">.., </w:t>
      </w:r>
      <w:r>
        <w:rPr>
          <w:i/>
          <w:iCs/>
        </w:rPr>
        <w:t>kui teenust osutatakse ühel korral.</w:t>
      </w:r>
    </w:p>
    <w:p w14:paraId="1DDD1217" w14:textId="77777777" w:rsidR="006B5AC0" w:rsidRDefault="006B5AC0">
      <w:pPr>
        <w:pStyle w:val="Kommentaaritekst"/>
      </w:pPr>
    </w:p>
    <w:p w14:paraId="21CF1AA5" w14:textId="77777777" w:rsidR="006B5AC0" w:rsidRDefault="006B5AC0">
      <w:pPr>
        <w:pStyle w:val="Kommentaaritekst"/>
      </w:pPr>
      <w:r>
        <w:rPr>
          <w:i/>
          <w:iCs/>
        </w:rPr>
        <w:t xml:space="preserve">.., kui teenust osutatakse üksnes ühel korral </w:t>
      </w:r>
      <w:r>
        <w:t>(sõna "üksnes" juhuks, kui on soov rõhutada)</w:t>
      </w:r>
    </w:p>
  </w:comment>
  <w:comment w:id="41" w:author="Toimetaja" w:date="2024-06-06T10:01:00Z" w:initials="AK">
    <w:p w14:paraId="578562A5" w14:textId="77777777" w:rsidR="00AD6B66" w:rsidRDefault="006B5AC0">
      <w:pPr>
        <w:pStyle w:val="Kommentaaritekst"/>
      </w:pPr>
      <w:r>
        <w:rPr>
          <w:rStyle w:val="Kommentaariviide"/>
        </w:rPr>
        <w:annotationRef/>
      </w:r>
      <w:r w:rsidR="00AD6B66">
        <w:t>Kõik vormid ühtemoodi:</w:t>
      </w:r>
    </w:p>
    <w:p w14:paraId="33264323" w14:textId="77777777" w:rsidR="00AD6B66" w:rsidRDefault="00AD6B66">
      <w:pPr>
        <w:pStyle w:val="Kommentaaritekst"/>
      </w:pPr>
      <w:r>
        <w:rPr>
          <w:i/>
          <w:iCs/>
        </w:rPr>
        <w:t>-ks, ….. -ks või ….. -ks.</w:t>
      </w:r>
    </w:p>
    <w:p w14:paraId="5DEA5E78" w14:textId="77777777" w:rsidR="00AD6B66" w:rsidRDefault="00AD6B66">
      <w:pPr>
        <w:pStyle w:val="Kommentaaritekst"/>
      </w:pPr>
    </w:p>
    <w:p w14:paraId="42A70116" w14:textId="77777777" w:rsidR="00AD6B66" w:rsidRDefault="00AD6B66">
      <w:pPr>
        <w:pStyle w:val="Kommentaaritekst"/>
      </w:pPr>
      <w:r>
        <w:t>Täheühend -ks tähistabki eesmärki.</w:t>
      </w:r>
    </w:p>
  </w:comment>
  <w:comment w:id="44" w:author="Iivika Sale" w:date="2024-06-13T14:35:00Z" w:initials="IS">
    <w:p w14:paraId="7A626F76" w14:textId="77777777" w:rsidR="002969F1" w:rsidRDefault="002969F1">
      <w:pPr>
        <w:pStyle w:val="Kommentaaritekst"/>
      </w:pPr>
      <w:r>
        <w:rPr>
          <w:rStyle w:val="Kommentaariviide"/>
        </w:rPr>
        <w:annotationRef/>
      </w:r>
      <w:r>
        <w:t xml:space="preserve">Sõna </w:t>
      </w:r>
      <w:r>
        <w:rPr>
          <w:i/>
          <w:iCs/>
        </w:rPr>
        <w:t>läbivalt</w:t>
      </w:r>
      <w:r>
        <w:t xml:space="preserve"> tuleb lisada juhul, kui asendatavaid on rohkem kui üks ja need on samas käändes, selleks et rõhutada asendatavate paljusust (Normitehnika käsiraamatu § 34 kommentaar 18).</w:t>
      </w:r>
    </w:p>
  </w:comment>
  <w:comment w:id="50" w:author="Iivika Sale" w:date="2024-06-14T16:13:00Z" w:initials="IS">
    <w:p w14:paraId="28D21395" w14:textId="77777777" w:rsidR="001000B8" w:rsidRDefault="001000B8" w:rsidP="00D2784A">
      <w:pPr>
        <w:pStyle w:val="Kommentaaritekst"/>
      </w:pPr>
      <w:r>
        <w:rPr>
          <w:rStyle w:val="Kommentaariviide"/>
        </w:rPr>
        <w:annotationRef/>
      </w:r>
      <w:r>
        <w:t>Paragrahvi pealkiri vajab muudatusest tulenevalt samuti muutmist.</w:t>
      </w:r>
    </w:p>
  </w:comment>
  <w:comment w:id="51" w:author="Iivika Sale" w:date="2024-06-13T14:38:00Z" w:initials="IS">
    <w:p w14:paraId="1D12E78F" w14:textId="7E9D22C7" w:rsidR="002969F1" w:rsidRDefault="002969F1">
      <w:pPr>
        <w:pStyle w:val="Kommentaaritekst"/>
      </w:pPr>
      <w:r>
        <w:rPr>
          <w:rStyle w:val="Kommentaariviide"/>
        </w:rPr>
        <w:annotationRef/>
      </w:r>
      <w:r>
        <w:t xml:space="preserve">Lõikes on 2x sõna "ja". Et oleks aru saada, kumba "ja"-d soovitakse asendada, tuleks siin asendatav täpsemalt välja tuua, nt </w:t>
      </w:r>
      <w:r>
        <w:rPr>
          <w:i/>
          <w:iCs/>
        </w:rPr>
        <w:t>sõnad "Sõjarelva ja" asendatakse sõnadega "Sõjarelva, relvasüsteemi ja sõjarelva"</w:t>
      </w:r>
    </w:p>
  </w:comment>
  <w:comment w:id="55" w:author="Iivika Sale" w:date="2024-06-14T16:13:00Z" w:initials="IS">
    <w:p w14:paraId="58E2CEE4" w14:textId="77777777" w:rsidR="00EE6A1B" w:rsidRDefault="00EE6A1B" w:rsidP="00AF5FF1">
      <w:pPr>
        <w:pStyle w:val="Kommentaaritekst"/>
      </w:pPr>
      <w:r>
        <w:rPr>
          <w:rStyle w:val="Kommentaariviide"/>
        </w:rPr>
        <w:annotationRef/>
      </w:r>
      <w:r>
        <w:t>Kes relvasüsteemide üle järelevalvet teeb?</w:t>
      </w:r>
    </w:p>
  </w:comment>
  <w:comment w:id="56" w:author="Iivika Sale" w:date="2024-06-14T16:14:00Z" w:initials="IS">
    <w:p w14:paraId="4DA9E84D" w14:textId="77777777" w:rsidR="00EE6A1B" w:rsidRDefault="00EE6A1B" w:rsidP="001C6532">
      <w:pPr>
        <w:pStyle w:val="Kommentaaritekst"/>
      </w:pPr>
      <w:r>
        <w:rPr>
          <w:rStyle w:val="Kommentaariviide"/>
        </w:rPr>
        <w:annotationRef/>
      </w:r>
      <w:r>
        <w:t>Lg 48 on juba olemas ja jõustub 1.12.25. Siin kasutada lg 47.1.</w:t>
      </w:r>
    </w:p>
  </w:comment>
  <w:comment w:id="65" w:author="Iivika Sale" w:date="2024-06-13T15:15:00Z" w:initials="IS">
    <w:p w14:paraId="3F0F4D7E" w14:textId="77777777" w:rsidR="001E1F14" w:rsidRDefault="000F029C" w:rsidP="00BE3F73">
      <w:pPr>
        <w:pStyle w:val="Kommentaaritekst"/>
      </w:pPr>
      <w:r>
        <w:rPr>
          <w:rStyle w:val="Kommentaariviide"/>
        </w:rPr>
        <w:annotationRef/>
      </w:r>
      <w:r w:rsidR="001E1F14">
        <w:t>Täiendamise järgselt on sätte sõnastus: ...</w:t>
      </w:r>
      <w:r w:rsidR="001E1F14">
        <w:rPr>
          <w:color w:val="202020"/>
          <w:highlight w:val="white"/>
        </w:rPr>
        <w:t xml:space="preserve">välja arvatud sõjarelva, selle olulise osa ja sõjarelva laskemoona </w:t>
      </w:r>
      <w:r w:rsidR="001E1F14">
        <w:rPr>
          <w:color w:val="202020"/>
          <w:highlight w:val="yellow"/>
        </w:rPr>
        <w:t xml:space="preserve">ning laskemoona </w:t>
      </w:r>
      <w:r w:rsidR="001E1F14">
        <w:rPr>
          <w:color w:val="202020"/>
          <w:highlight w:val="white"/>
        </w:rPr>
        <w:t>ebaolulises koguses ebaseaduslik käitlemine...</w:t>
      </w:r>
      <w:r w:rsidR="001E1F14">
        <w:t xml:space="preserve"> Kas nii ongi mõeldud, et lisaks sõjarelva laskemoonale veel muu laskemoon lisaks või on apsakas?</w:t>
      </w:r>
    </w:p>
  </w:comment>
  <w:comment w:id="67" w:author="Iivika Sale" w:date="2024-06-13T15:19:00Z" w:initials="IS">
    <w:p w14:paraId="7384467B" w14:textId="3B8A795E" w:rsidR="000F029C" w:rsidRDefault="000F029C">
      <w:pPr>
        <w:pStyle w:val="Kommentaaritekst"/>
      </w:pPr>
      <w:r>
        <w:rPr>
          <w:rStyle w:val="Kommentaariviide"/>
        </w:rPr>
        <w:annotationRef/>
      </w:r>
      <w:r>
        <w:t>Kas pealkirjas ei vaja asendamist? Kui vajab, siis tuleb muuta paragrahvis 418.2 läbivalt (nii nagu EN § 1 punktis 28).</w:t>
      </w:r>
    </w:p>
  </w:comment>
  <w:comment w:id="72" w:author="Iivika Sale" w:date="2024-06-13T15:24:00Z" w:initials="IS">
    <w:p w14:paraId="621850C4" w14:textId="77777777" w:rsidR="00E80E30" w:rsidRDefault="000F029C">
      <w:pPr>
        <w:pStyle w:val="Kommentaaritekst"/>
      </w:pPr>
      <w:r>
        <w:rPr>
          <w:rStyle w:val="Kommentaariviide"/>
        </w:rPr>
        <w:annotationRef/>
      </w:r>
      <w:r w:rsidR="00E80E30">
        <w:t>Siin tuleks nendele nõuetele viidata (§ 14?), et oleks üheselt arusaadav, mis nõudeid silmas peetakse. Sama punktis 3.</w:t>
      </w:r>
    </w:p>
  </w:comment>
  <w:comment w:id="74" w:author="Iivika Sale" w:date="2024-06-13T15:54:00Z" w:initials="IS">
    <w:p w14:paraId="0FF03DF0" w14:textId="77777777" w:rsidR="00EE6A1B" w:rsidRDefault="00250B0C" w:rsidP="009A564B">
      <w:pPr>
        <w:pStyle w:val="Kommentaaritekst"/>
      </w:pPr>
      <w:r>
        <w:rPr>
          <w:rStyle w:val="Kommentaariviide"/>
        </w:rPr>
        <w:annotationRef/>
      </w:r>
      <w:r w:rsidR="00EE6A1B">
        <w:t>Kas pädevustunnistuse duplikaadi väljastamine ja kehtivuse pikendamine on käitlemise toiming? Pigem reguleerida eraldi paragrahvis (202.2).</w:t>
      </w:r>
    </w:p>
  </w:comment>
  <w:comment w:id="76" w:author="Iivika Sale" w:date="2024-06-13T15:52:00Z" w:initials="IS">
    <w:p w14:paraId="6C63F894" w14:textId="55F81C6D" w:rsidR="00250B0C" w:rsidRDefault="00250B0C">
      <w:pPr>
        <w:pStyle w:val="Kommentaaritekst"/>
      </w:pPr>
      <w:r>
        <w:rPr>
          <w:rStyle w:val="Kommentaariviide"/>
        </w:rPr>
        <w:annotationRef/>
      </w:r>
      <w:r>
        <w:t>Kirjutada pikalt välja, mis pädevustunnistuse, või viidata lõikele 3. Sama järgmise lõike kohta.</w:t>
      </w:r>
    </w:p>
  </w:comment>
  <w:comment w:id="78" w:author="Iivika Sale" w:date="2024-06-14T16:20:00Z" w:initials="IS">
    <w:p w14:paraId="1E3EE77A" w14:textId="77777777" w:rsidR="00EE6A1B" w:rsidRDefault="00EE6A1B" w:rsidP="007F02A5">
      <w:pPr>
        <w:pStyle w:val="Kommentaaritekst"/>
      </w:pPr>
      <w:r>
        <w:rPr>
          <w:rStyle w:val="Kommentaariviide"/>
        </w:rPr>
        <w:annotationRef/>
      </w:r>
      <w:r>
        <w:t>Sätete loogilist paiknemist silmas pidades sobib paremini punktiks 4.1.</w:t>
      </w:r>
    </w:p>
  </w:comment>
  <w:comment w:id="81" w:author="Iivika Sale" w:date="2024-06-13T15:59:00Z" w:initials="IS">
    <w:p w14:paraId="1ABC7693" w14:textId="77777777" w:rsidR="001E1F14" w:rsidRDefault="00250B0C" w:rsidP="003C4BB8">
      <w:pPr>
        <w:pStyle w:val="Kommentaaritekst"/>
      </w:pPr>
      <w:r>
        <w:rPr>
          <w:rStyle w:val="Kommentaariviide"/>
        </w:rPr>
        <w:annotationRef/>
      </w:r>
      <w:r w:rsidR="001E1F14">
        <w:t>Teen ettepaneku reguleeritavad valdkonnad loetleda lõikes 1 punktiloeteluna, sealjuures järelevalve peab olema nimetatud eespool vastutust.</w:t>
      </w:r>
    </w:p>
  </w:comment>
  <w:comment w:id="91" w:author="Iivika Sale" w:date="2024-06-14T16:23:00Z" w:initials="IS">
    <w:p w14:paraId="4696D1B3" w14:textId="179B4794" w:rsidR="00B47FCC" w:rsidRDefault="00EE6A1B" w:rsidP="00FE3AF0">
      <w:pPr>
        <w:pStyle w:val="Kommentaaritekst"/>
      </w:pPr>
      <w:r>
        <w:rPr>
          <w:rStyle w:val="Kommentaariviide"/>
        </w:rPr>
        <w:annotationRef/>
      </w:r>
      <w:r w:rsidR="00B47FCC">
        <w:t>Imperatiivse volitusnormi sõnastus peab olema …kehtestab x minister määrusega.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7516DC" w15:done="0"/>
  <w15:commentEx w15:paraId="66BC231D" w15:done="0"/>
  <w15:commentEx w15:paraId="3B0879EA" w15:done="0"/>
  <w15:commentEx w15:paraId="2DBC7221" w15:done="0"/>
  <w15:commentEx w15:paraId="3DC49D2A" w15:done="0"/>
  <w15:commentEx w15:paraId="4B77C8E5" w15:done="0"/>
  <w15:commentEx w15:paraId="6B5D4599" w15:done="0"/>
  <w15:commentEx w15:paraId="23C47037" w15:done="0"/>
  <w15:commentEx w15:paraId="6C205E8E" w15:done="0"/>
  <w15:commentEx w15:paraId="33488838" w15:done="0"/>
  <w15:commentEx w15:paraId="01DB8454" w15:done="0"/>
  <w15:commentEx w15:paraId="56C2C8A4" w15:done="0"/>
  <w15:commentEx w15:paraId="62873512" w15:done="0"/>
  <w15:commentEx w15:paraId="3D937C09" w15:done="0"/>
  <w15:commentEx w15:paraId="69B123E7" w15:done="0"/>
  <w15:commentEx w15:paraId="0F7D7F2F" w15:done="0"/>
  <w15:commentEx w15:paraId="2590CFD5" w15:done="0"/>
  <w15:commentEx w15:paraId="6BD825F2" w15:done="0"/>
  <w15:commentEx w15:paraId="03645E0B" w15:done="0"/>
  <w15:commentEx w15:paraId="3DCD9888" w15:done="0"/>
  <w15:commentEx w15:paraId="21CF1AA5" w15:done="0"/>
  <w15:commentEx w15:paraId="42A70116" w15:done="0"/>
  <w15:commentEx w15:paraId="7A626F76" w15:done="0"/>
  <w15:commentEx w15:paraId="28D21395" w15:done="0"/>
  <w15:commentEx w15:paraId="1D12E78F" w15:done="0"/>
  <w15:commentEx w15:paraId="58E2CEE4" w15:done="0"/>
  <w15:commentEx w15:paraId="4DA9E84D" w15:done="0"/>
  <w15:commentEx w15:paraId="3F0F4D7E" w15:done="0"/>
  <w15:commentEx w15:paraId="7384467B" w15:done="0"/>
  <w15:commentEx w15:paraId="621850C4" w15:done="0"/>
  <w15:commentEx w15:paraId="0FF03DF0" w15:done="0"/>
  <w15:commentEx w15:paraId="6C63F894" w15:done="0"/>
  <w15:commentEx w15:paraId="1E3EE77A" w15:done="0"/>
  <w15:commentEx w15:paraId="1ABC7693" w15:done="0"/>
  <w15:commentEx w15:paraId="4696D1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54FFA" w16cex:dateUtc="2024-06-13T08:01:00Z"/>
  <w16cex:commentExtensible w16cex:durableId="2A16E697" w16cex:dateUtc="2024-06-14T12:56:00Z"/>
  <w16cex:commentExtensible w16cex:durableId="2A156E23" w16cex:dateUtc="2024-06-13T10:09:00Z"/>
  <w16cex:commentExtensible w16cex:durableId="2A0BFBD4" w16cex:dateUtc="2024-06-06T06:11:00Z"/>
  <w16cex:commentExtensible w16cex:durableId="2A15C5A1" w16cex:dateUtc="2024-06-13T16:23:00Z"/>
  <w16cex:commentExtensible w16cex:durableId="2A11929C" w16cex:dateUtc="2024-06-10T11:56:00Z"/>
  <w16cex:commentExtensible w16cex:durableId="2A11AAFA" w16cex:dateUtc="2024-06-10T13:40:00Z"/>
  <w16cex:commentExtensible w16cex:durableId="2A155C6C" w16cex:dateUtc="2024-06-13T08:54:00Z"/>
  <w16cex:commentExtensible w16cex:durableId="2A16ED20" w16cex:dateUtc="2024-06-14T13:24:00Z"/>
  <w16cex:commentExtensible w16cex:durableId="2A155F16" w16cex:dateUtc="2024-06-13T09:05:00Z"/>
  <w16cex:commentExtensible w16cex:durableId="2A16E946" w16cex:dateUtc="2024-06-14T13:07:00Z"/>
  <w16cex:commentExtensible w16cex:durableId="2A16E95F" w16cex:dateUtc="2024-06-14T13:07:00Z"/>
  <w16cex:commentExtensible w16cex:durableId="2A15600A" w16cex:dateUtc="2024-06-13T09:09:00Z"/>
  <w16cex:commentExtensible w16cex:durableId="2A156249" w16cex:dateUtc="2024-06-13T09:19:00Z"/>
  <w16cex:commentExtensible w16cex:durableId="2A1560C1" w16cex:dateUtc="2024-06-13T09:12:00Z"/>
  <w16cex:commentExtensible w16cex:durableId="2A0BFFF9" w16cex:dateUtc="2024-06-06T06:29:00Z"/>
  <w16cex:commentExtensible w16cex:durableId="2A0C0126" w16cex:dateUtc="2024-06-06T06:34:00Z"/>
  <w16cex:commentExtensible w16cex:durableId="2A0C02C2" w16cex:dateUtc="2024-06-06T06:41:00Z"/>
  <w16cex:commentExtensible w16cex:durableId="2A0C0557" w16cex:dateUtc="2024-06-06T06:52:00Z"/>
  <w16cex:commentExtensible w16cex:durableId="2A156A10" w16cex:dateUtc="2024-06-13T09:52:00Z"/>
  <w16cex:commentExtensible w16cex:durableId="2A0C062A" w16cex:dateUtc="2024-06-06T06:55:00Z"/>
  <w16cex:commentExtensible w16cex:durableId="2A0C0775" w16cex:dateUtc="2024-06-06T07:01:00Z"/>
  <w16cex:commentExtensible w16cex:durableId="2A158218" w16cex:dateUtc="2024-06-13T11:35:00Z"/>
  <w16cex:commentExtensible w16cex:durableId="2A16EA91" w16cex:dateUtc="2024-06-14T13:13:00Z"/>
  <w16cex:commentExtensible w16cex:durableId="2A158302" w16cex:dateUtc="2024-06-13T11:38:00Z"/>
  <w16cex:commentExtensible w16cex:durableId="2A16EABB" w16cex:dateUtc="2024-06-14T13:13:00Z"/>
  <w16cex:commentExtensible w16cex:durableId="2A16EAEB" w16cex:dateUtc="2024-06-14T13:14:00Z"/>
  <w16cex:commentExtensible w16cex:durableId="2A158BAF" w16cex:dateUtc="2024-06-13T12:15:00Z"/>
  <w16cex:commentExtensible w16cex:durableId="2A158C93" w16cex:dateUtc="2024-06-13T12:19:00Z"/>
  <w16cex:commentExtensible w16cex:durableId="2A158DC9" w16cex:dateUtc="2024-06-13T12:24:00Z"/>
  <w16cex:commentExtensible w16cex:durableId="2A1594AF" w16cex:dateUtc="2024-06-13T12:54:00Z"/>
  <w16cex:commentExtensible w16cex:durableId="2A159441" w16cex:dateUtc="2024-06-13T12:52:00Z"/>
  <w16cex:commentExtensible w16cex:durableId="2A16EC57" w16cex:dateUtc="2024-06-14T13:20:00Z"/>
  <w16cex:commentExtensible w16cex:durableId="2A1595E7" w16cex:dateUtc="2024-06-13T12:59:00Z"/>
  <w16cex:commentExtensible w16cex:durableId="2A16ECEE" w16cex:dateUtc="2024-06-14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7516DC" w16cid:durableId="2A154FFA"/>
  <w16cid:commentId w16cid:paraId="66BC231D" w16cid:durableId="2A16E697"/>
  <w16cid:commentId w16cid:paraId="3B0879EA" w16cid:durableId="2A156E23"/>
  <w16cid:commentId w16cid:paraId="2DBC7221" w16cid:durableId="2A0BFBD4"/>
  <w16cid:commentId w16cid:paraId="3DC49D2A" w16cid:durableId="2A15C5A1"/>
  <w16cid:commentId w16cid:paraId="4B77C8E5" w16cid:durableId="2A11929C"/>
  <w16cid:commentId w16cid:paraId="6B5D4599" w16cid:durableId="2A11AAFA"/>
  <w16cid:commentId w16cid:paraId="23C47037" w16cid:durableId="2A155C6C"/>
  <w16cid:commentId w16cid:paraId="6C205E8E" w16cid:durableId="2A16ED20"/>
  <w16cid:commentId w16cid:paraId="33488838" w16cid:durableId="2A155F16"/>
  <w16cid:commentId w16cid:paraId="01DB8454" w16cid:durableId="2A16E946"/>
  <w16cid:commentId w16cid:paraId="56C2C8A4" w16cid:durableId="2A16E95F"/>
  <w16cid:commentId w16cid:paraId="62873512" w16cid:durableId="2A15600A"/>
  <w16cid:commentId w16cid:paraId="3D937C09" w16cid:durableId="2A156249"/>
  <w16cid:commentId w16cid:paraId="69B123E7" w16cid:durableId="2A1560C1"/>
  <w16cid:commentId w16cid:paraId="0F7D7F2F" w16cid:durableId="2A0BFFF9"/>
  <w16cid:commentId w16cid:paraId="2590CFD5" w16cid:durableId="2A0C0126"/>
  <w16cid:commentId w16cid:paraId="6BD825F2" w16cid:durableId="2A0C02C2"/>
  <w16cid:commentId w16cid:paraId="03645E0B" w16cid:durableId="2A0C0557"/>
  <w16cid:commentId w16cid:paraId="3DCD9888" w16cid:durableId="2A156A10"/>
  <w16cid:commentId w16cid:paraId="21CF1AA5" w16cid:durableId="2A0C062A"/>
  <w16cid:commentId w16cid:paraId="42A70116" w16cid:durableId="2A0C0775"/>
  <w16cid:commentId w16cid:paraId="7A626F76" w16cid:durableId="2A158218"/>
  <w16cid:commentId w16cid:paraId="28D21395" w16cid:durableId="2A16EA91"/>
  <w16cid:commentId w16cid:paraId="1D12E78F" w16cid:durableId="2A158302"/>
  <w16cid:commentId w16cid:paraId="58E2CEE4" w16cid:durableId="2A16EABB"/>
  <w16cid:commentId w16cid:paraId="4DA9E84D" w16cid:durableId="2A16EAEB"/>
  <w16cid:commentId w16cid:paraId="3F0F4D7E" w16cid:durableId="2A158BAF"/>
  <w16cid:commentId w16cid:paraId="7384467B" w16cid:durableId="2A158C93"/>
  <w16cid:commentId w16cid:paraId="621850C4" w16cid:durableId="2A158DC9"/>
  <w16cid:commentId w16cid:paraId="0FF03DF0" w16cid:durableId="2A1594AF"/>
  <w16cid:commentId w16cid:paraId="6C63F894" w16cid:durableId="2A159441"/>
  <w16cid:commentId w16cid:paraId="1E3EE77A" w16cid:durableId="2A16EC57"/>
  <w16cid:commentId w16cid:paraId="1ABC7693" w16cid:durableId="2A1595E7"/>
  <w16cid:commentId w16cid:paraId="4696D1B3" w16cid:durableId="2A16EC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DE95E" w14:textId="77777777" w:rsidR="00382748" w:rsidRDefault="00382748" w:rsidP="00B71D82">
      <w:pPr>
        <w:spacing w:after="0" w:line="240" w:lineRule="auto"/>
      </w:pPr>
      <w:r>
        <w:separator/>
      </w:r>
    </w:p>
  </w:endnote>
  <w:endnote w:type="continuationSeparator" w:id="0">
    <w:p w14:paraId="76B580AC" w14:textId="77777777" w:rsidR="00382748" w:rsidRDefault="00382748" w:rsidP="00B71D82">
      <w:pPr>
        <w:spacing w:after="0" w:line="240" w:lineRule="auto"/>
      </w:pPr>
      <w:r>
        <w:continuationSeparator/>
      </w:r>
    </w:p>
  </w:endnote>
  <w:endnote w:type="continuationNotice" w:id="1">
    <w:p w14:paraId="69B1AD00" w14:textId="77777777" w:rsidR="00382748" w:rsidRDefault="003827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051964416"/>
      <w:docPartObj>
        <w:docPartGallery w:val="Page Numbers (Bottom of Page)"/>
        <w:docPartUnique/>
      </w:docPartObj>
    </w:sdtPr>
    <w:sdtEndPr/>
    <w:sdtContent>
      <w:p w14:paraId="7D4AEE26" w14:textId="6CEE57AB" w:rsidR="00FA6E8D" w:rsidRPr="00D36E2D" w:rsidRDefault="00FA6E8D" w:rsidP="00F87D35">
        <w:pPr>
          <w:pStyle w:val="Jalus"/>
          <w:jc w:val="center"/>
          <w:rPr>
            <w:rFonts w:ascii="Times New Roman" w:hAnsi="Times New Roman" w:cs="Times New Roman"/>
            <w:sz w:val="24"/>
            <w:szCs w:val="24"/>
          </w:rPr>
        </w:pPr>
        <w:r w:rsidRPr="006906AB">
          <w:rPr>
            <w:rFonts w:ascii="Times New Roman" w:hAnsi="Times New Roman" w:cs="Times New Roman"/>
            <w:sz w:val="24"/>
            <w:szCs w:val="24"/>
          </w:rPr>
          <w:fldChar w:fldCharType="begin"/>
        </w:r>
        <w:r w:rsidRPr="007D6A44">
          <w:rPr>
            <w:rFonts w:ascii="Times New Roman" w:hAnsi="Times New Roman" w:cs="Times New Roman"/>
            <w:sz w:val="24"/>
            <w:szCs w:val="24"/>
          </w:rPr>
          <w:instrText xml:space="preserve"> PAGE   \* MERGEFORMAT </w:instrText>
        </w:r>
        <w:r w:rsidRPr="006906AB">
          <w:rPr>
            <w:rFonts w:ascii="Times New Roman" w:hAnsi="Times New Roman" w:cs="Times New Roman"/>
            <w:sz w:val="24"/>
            <w:szCs w:val="24"/>
          </w:rPr>
          <w:fldChar w:fldCharType="separate"/>
        </w:r>
        <w:r w:rsidR="000849B7">
          <w:rPr>
            <w:rFonts w:ascii="Times New Roman" w:hAnsi="Times New Roman" w:cs="Times New Roman"/>
            <w:noProof/>
            <w:sz w:val="24"/>
            <w:szCs w:val="24"/>
          </w:rPr>
          <w:t>7</w:t>
        </w:r>
        <w:r w:rsidRPr="006906AB">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AC1F2" w14:textId="77777777" w:rsidR="00382748" w:rsidRDefault="00382748" w:rsidP="00B71D82">
      <w:pPr>
        <w:spacing w:after="0" w:line="240" w:lineRule="auto"/>
      </w:pPr>
      <w:r>
        <w:separator/>
      </w:r>
    </w:p>
  </w:footnote>
  <w:footnote w:type="continuationSeparator" w:id="0">
    <w:p w14:paraId="73C48408" w14:textId="77777777" w:rsidR="00382748" w:rsidRDefault="00382748" w:rsidP="00B71D82">
      <w:pPr>
        <w:spacing w:after="0" w:line="240" w:lineRule="auto"/>
      </w:pPr>
      <w:r>
        <w:continuationSeparator/>
      </w:r>
    </w:p>
  </w:footnote>
  <w:footnote w:type="continuationNotice" w:id="1">
    <w:p w14:paraId="7E049786" w14:textId="77777777" w:rsidR="00382748" w:rsidRDefault="003827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3E41"/>
    <w:multiLevelType w:val="hybridMultilevel"/>
    <w:tmpl w:val="1D046A28"/>
    <w:lvl w:ilvl="0" w:tplc="D9CABDD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176C4B"/>
    <w:multiLevelType w:val="hybridMultilevel"/>
    <w:tmpl w:val="5F2221A4"/>
    <w:lvl w:ilvl="0" w:tplc="8B76D268">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B083649"/>
    <w:multiLevelType w:val="hybridMultilevel"/>
    <w:tmpl w:val="3CC495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3A94EA2"/>
    <w:multiLevelType w:val="hybridMultilevel"/>
    <w:tmpl w:val="62BAE6F4"/>
    <w:lvl w:ilvl="0" w:tplc="5F1ABCA4">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70AB8"/>
    <w:multiLevelType w:val="hybridMultilevel"/>
    <w:tmpl w:val="60DC2F28"/>
    <w:lvl w:ilvl="0" w:tplc="576C2F14">
      <w:numFmt w:val="bullet"/>
      <w:lvlText w:val=""/>
      <w:lvlJc w:val="left"/>
      <w:pPr>
        <w:ind w:left="720" w:hanging="360"/>
      </w:pPr>
      <w:rPr>
        <w:rFonts w:ascii="Wingdings" w:eastAsiaTheme="minorHAnsi" w:hAnsi="Wingding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138F9"/>
    <w:multiLevelType w:val="hybridMultilevel"/>
    <w:tmpl w:val="B9B841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D774431"/>
    <w:multiLevelType w:val="hybridMultilevel"/>
    <w:tmpl w:val="45D20F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15F6133"/>
    <w:multiLevelType w:val="hybridMultilevel"/>
    <w:tmpl w:val="CC60F712"/>
    <w:lvl w:ilvl="0" w:tplc="B21A310A">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62B02FE"/>
    <w:multiLevelType w:val="hybridMultilevel"/>
    <w:tmpl w:val="E91C6F3E"/>
    <w:lvl w:ilvl="0" w:tplc="2A2E71DC">
      <w:start w:val="1"/>
      <w:numFmt w:val="decimal"/>
      <w:lvlText w:val="%1)"/>
      <w:lvlJc w:val="left"/>
      <w:pPr>
        <w:ind w:left="1440" w:hanging="360"/>
      </w:pPr>
    </w:lvl>
    <w:lvl w:ilvl="1" w:tplc="68120856">
      <w:start w:val="1"/>
      <w:numFmt w:val="decimal"/>
      <w:lvlText w:val="%2)"/>
      <w:lvlJc w:val="left"/>
      <w:pPr>
        <w:ind w:left="1440" w:hanging="360"/>
      </w:pPr>
    </w:lvl>
    <w:lvl w:ilvl="2" w:tplc="054452D2">
      <w:start w:val="1"/>
      <w:numFmt w:val="decimal"/>
      <w:lvlText w:val="%3)"/>
      <w:lvlJc w:val="left"/>
      <w:pPr>
        <w:ind w:left="1440" w:hanging="360"/>
      </w:pPr>
    </w:lvl>
    <w:lvl w:ilvl="3" w:tplc="B62C674E">
      <w:start w:val="1"/>
      <w:numFmt w:val="decimal"/>
      <w:lvlText w:val="%4)"/>
      <w:lvlJc w:val="left"/>
      <w:pPr>
        <w:ind w:left="1440" w:hanging="360"/>
      </w:pPr>
    </w:lvl>
    <w:lvl w:ilvl="4" w:tplc="8BBAED26">
      <w:start w:val="1"/>
      <w:numFmt w:val="decimal"/>
      <w:lvlText w:val="%5)"/>
      <w:lvlJc w:val="left"/>
      <w:pPr>
        <w:ind w:left="1440" w:hanging="360"/>
      </w:pPr>
    </w:lvl>
    <w:lvl w:ilvl="5" w:tplc="8E8C3C4E">
      <w:start w:val="1"/>
      <w:numFmt w:val="decimal"/>
      <w:lvlText w:val="%6)"/>
      <w:lvlJc w:val="left"/>
      <w:pPr>
        <w:ind w:left="1440" w:hanging="360"/>
      </w:pPr>
    </w:lvl>
    <w:lvl w:ilvl="6" w:tplc="C9BA7212">
      <w:start w:val="1"/>
      <w:numFmt w:val="decimal"/>
      <w:lvlText w:val="%7)"/>
      <w:lvlJc w:val="left"/>
      <w:pPr>
        <w:ind w:left="1440" w:hanging="360"/>
      </w:pPr>
    </w:lvl>
    <w:lvl w:ilvl="7" w:tplc="7F1CE3B6">
      <w:start w:val="1"/>
      <w:numFmt w:val="decimal"/>
      <w:lvlText w:val="%8)"/>
      <w:lvlJc w:val="left"/>
      <w:pPr>
        <w:ind w:left="1440" w:hanging="360"/>
      </w:pPr>
    </w:lvl>
    <w:lvl w:ilvl="8" w:tplc="4A249B22">
      <w:start w:val="1"/>
      <w:numFmt w:val="decimal"/>
      <w:lvlText w:val="%9)"/>
      <w:lvlJc w:val="left"/>
      <w:pPr>
        <w:ind w:left="1440" w:hanging="360"/>
      </w:pPr>
    </w:lvl>
  </w:abstractNum>
  <w:abstractNum w:abstractNumId="9" w15:restartNumberingAfterBreak="0">
    <w:nsid w:val="5DB660D8"/>
    <w:multiLevelType w:val="hybridMultilevel"/>
    <w:tmpl w:val="CE9CCADA"/>
    <w:lvl w:ilvl="0" w:tplc="1EE8F83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BF26D7E"/>
    <w:multiLevelType w:val="hybridMultilevel"/>
    <w:tmpl w:val="D86E99AC"/>
    <w:lvl w:ilvl="0" w:tplc="496C11F2">
      <w:start w:val="3"/>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6317B51"/>
    <w:multiLevelType w:val="hybridMultilevel"/>
    <w:tmpl w:val="892CFEA6"/>
    <w:lvl w:ilvl="0" w:tplc="5B705B7E">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CCC7D27"/>
    <w:multiLevelType w:val="hybridMultilevel"/>
    <w:tmpl w:val="3EFA86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14944616">
    <w:abstractNumId w:val="1"/>
  </w:num>
  <w:num w:numId="2" w16cid:durableId="439568278">
    <w:abstractNumId w:val="3"/>
  </w:num>
  <w:num w:numId="3" w16cid:durableId="1824858346">
    <w:abstractNumId w:val="7"/>
  </w:num>
  <w:num w:numId="4" w16cid:durableId="1070348745">
    <w:abstractNumId w:val="11"/>
  </w:num>
  <w:num w:numId="5" w16cid:durableId="1853764562">
    <w:abstractNumId w:val="10"/>
  </w:num>
  <w:num w:numId="6" w16cid:durableId="1527256606">
    <w:abstractNumId w:val="2"/>
  </w:num>
  <w:num w:numId="7" w16cid:durableId="59448423">
    <w:abstractNumId w:val="12"/>
  </w:num>
  <w:num w:numId="8" w16cid:durableId="1045908886">
    <w:abstractNumId w:val="4"/>
  </w:num>
  <w:num w:numId="9" w16cid:durableId="1077632742">
    <w:abstractNumId w:val="5"/>
  </w:num>
  <w:num w:numId="10" w16cid:durableId="383139715">
    <w:abstractNumId w:val="6"/>
  </w:num>
  <w:num w:numId="11" w16cid:durableId="2135904680">
    <w:abstractNumId w:val="0"/>
  </w:num>
  <w:num w:numId="12" w16cid:durableId="540285337">
    <w:abstractNumId w:val="9"/>
  </w:num>
  <w:num w:numId="13" w16cid:durableId="205484588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rson w15:author="Toimetaja">
    <w15:presenceInfo w15:providerId="None" w15:userId="Toimetaj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C4384"/>
    <w:rsid w:val="00002C03"/>
    <w:rsid w:val="00004B3A"/>
    <w:rsid w:val="00013776"/>
    <w:rsid w:val="00020538"/>
    <w:rsid w:val="00022E42"/>
    <w:rsid w:val="0002426C"/>
    <w:rsid w:val="00025CF0"/>
    <w:rsid w:val="00025FE0"/>
    <w:rsid w:val="00034B89"/>
    <w:rsid w:val="00035E4D"/>
    <w:rsid w:val="000369B0"/>
    <w:rsid w:val="00037426"/>
    <w:rsid w:val="00037AE2"/>
    <w:rsid w:val="00040744"/>
    <w:rsid w:val="000450C1"/>
    <w:rsid w:val="0004521D"/>
    <w:rsid w:val="0005053A"/>
    <w:rsid w:val="00051FFB"/>
    <w:rsid w:val="00057960"/>
    <w:rsid w:val="000621FF"/>
    <w:rsid w:val="00066448"/>
    <w:rsid w:val="000743EB"/>
    <w:rsid w:val="000815D6"/>
    <w:rsid w:val="00081F52"/>
    <w:rsid w:val="000849B7"/>
    <w:rsid w:val="00085317"/>
    <w:rsid w:val="00090F50"/>
    <w:rsid w:val="00096F15"/>
    <w:rsid w:val="000A615E"/>
    <w:rsid w:val="000B2BD6"/>
    <w:rsid w:val="000B326B"/>
    <w:rsid w:val="000B610D"/>
    <w:rsid w:val="000B68A1"/>
    <w:rsid w:val="000B6DEF"/>
    <w:rsid w:val="000C1E11"/>
    <w:rsid w:val="000C1ED3"/>
    <w:rsid w:val="000C3B5C"/>
    <w:rsid w:val="000C659F"/>
    <w:rsid w:val="000C67D3"/>
    <w:rsid w:val="000C6A93"/>
    <w:rsid w:val="000C6E9A"/>
    <w:rsid w:val="000D261C"/>
    <w:rsid w:val="000D2FD4"/>
    <w:rsid w:val="000D4729"/>
    <w:rsid w:val="000D6644"/>
    <w:rsid w:val="000D76ED"/>
    <w:rsid w:val="000D79BF"/>
    <w:rsid w:val="000E4A6F"/>
    <w:rsid w:val="000E67E0"/>
    <w:rsid w:val="000E6E49"/>
    <w:rsid w:val="000F029C"/>
    <w:rsid w:val="000F0E0E"/>
    <w:rsid w:val="000F1711"/>
    <w:rsid w:val="000F3F7A"/>
    <w:rsid w:val="000F4CAB"/>
    <w:rsid w:val="000F5F84"/>
    <w:rsid w:val="001000B8"/>
    <w:rsid w:val="00102E27"/>
    <w:rsid w:val="001031AF"/>
    <w:rsid w:val="0010371A"/>
    <w:rsid w:val="00110C78"/>
    <w:rsid w:val="001159E4"/>
    <w:rsid w:val="00115C6A"/>
    <w:rsid w:val="00123D98"/>
    <w:rsid w:val="0014089B"/>
    <w:rsid w:val="0014265C"/>
    <w:rsid w:val="00144FF5"/>
    <w:rsid w:val="00146DF5"/>
    <w:rsid w:val="0015221F"/>
    <w:rsid w:val="00153F2E"/>
    <w:rsid w:val="0016006F"/>
    <w:rsid w:val="001613A2"/>
    <w:rsid w:val="00164A05"/>
    <w:rsid w:val="0016707F"/>
    <w:rsid w:val="00167BA4"/>
    <w:rsid w:val="00167D7B"/>
    <w:rsid w:val="001731C2"/>
    <w:rsid w:val="001735A7"/>
    <w:rsid w:val="00174B59"/>
    <w:rsid w:val="00175E4C"/>
    <w:rsid w:val="00183B69"/>
    <w:rsid w:val="00186878"/>
    <w:rsid w:val="001876F5"/>
    <w:rsid w:val="00187CFF"/>
    <w:rsid w:val="0019072B"/>
    <w:rsid w:val="00191572"/>
    <w:rsid w:val="0019347C"/>
    <w:rsid w:val="00196080"/>
    <w:rsid w:val="0019708A"/>
    <w:rsid w:val="001A3132"/>
    <w:rsid w:val="001A4F26"/>
    <w:rsid w:val="001A7031"/>
    <w:rsid w:val="001A7B9D"/>
    <w:rsid w:val="001A7D7B"/>
    <w:rsid w:val="001B6F37"/>
    <w:rsid w:val="001C7A1A"/>
    <w:rsid w:val="001D5ACA"/>
    <w:rsid w:val="001D60D1"/>
    <w:rsid w:val="001E1F14"/>
    <w:rsid w:val="001E4EF4"/>
    <w:rsid w:val="001E5BB7"/>
    <w:rsid w:val="001F0919"/>
    <w:rsid w:val="001F0EB4"/>
    <w:rsid w:val="001F1AAB"/>
    <w:rsid w:val="001F7BC3"/>
    <w:rsid w:val="00201933"/>
    <w:rsid w:val="00202AA8"/>
    <w:rsid w:val="00203DED"/>
    <w:rsid w:val="00210FD2"/>
    <w:rsid w:val="00211FD5"/>
    <w:rsid w:val="002146FB"/>
    <w:rsid w:val="00214968"/>
    <w:rsid w:val="00217557"/>
    <w:rsid w:val="00221085"/>
    <w:rsid w:val="0022157B"/>
    <w:rsid w:val="00225E25"/>
    <w:rsid w:val="002313D1"/>
    <w:rsid w:val="00234A57"/>
    <w:rsid w:val="00236498"/>
    <w:rsid w:val="00237853"/>
    <w:rsid w:val="002460BF"/>
    <w:rsid w:val="00246831"/>
    <w:rsid w:val="002469C0"/>
    <w:rsid w:val="00246FB7"/>
    <w:rsid w:val="00247AE6"/>
    <w:rsid w:val="00247B84"/>
    <w:rsid w:val="0025043D"/>
    <w:rsid w:val="00250B0C"/>
    <w:rsid w:val="00251FCE"/>
    <w:rsid w:val="002548BA"/>
    <w:rsid w:val="00256548"/>
    <w:rsid w:val="002619AF"/>
    <w:rsid w:val="002711CC"/>
    <w:rsid w:val="0027389F"/>
    <w:rsid w:val="00273A4C"/>
    <w:rsid w:val="0028688B"/>
    <w:rsid w:val="002921EA"/>
    <w:rsid w:val="00296261"/>
    <w:rsid w:val="002969F1"/>
    <w:rsid w:val="002A3E03"/>
    <w:rsid w:val="002B34DD"/>
    <w:rsid w:val="002B7065"/>
    <w:rsid w:val="002C306F"/>
    <w:rsid w:val="002C65A9"/>
    <w:rsid w:val="002C747D"/>
    <w:rsid w:val="002D2DC0"/>
    <w:rsid w:val="002D4267"/>
    <w:rsid w:val="002D4D2F"/>
    <w:rsid w:val="002D7486"/>
    <w:rsid w:val="002E026F"/>
    <w:rsid w:val="002E1B77"/>
    <w:rsid w:val="002E6994"/>
    <w:rsid w:val="002F1CE6"/>
    <w:rsid w:val="002F4D58"/>
    <w:rsid w:val="002F5BB9"/>
    <w:rsid w:val="002F6357"/>
    <w:rsid w:val="00301C3C"/>
    <w:rsid w:val="00301E39"/>
    <w:rsid w:val="003044DA"/>
    <w:rsid w:val="00310EB4"/>
    <w:rsid w:val="003135C4"/>
    <w:rsid w:val="00313ABF"/>
    <w:rsid w:val="003200F7"/>
    <w:rsid w:val="00320721"/>
    <w:rsid w:val="003209A2"/>
    <w:rsid w:val="00323AF0"/>
    <w:rsid w:val="00330C75"/>
    <w:rsid w:val="00331685"/>
    <w:rsid w:val="00332844"/>
    <w:rsid w:val="00332A5D"/>
    <w:rsid w:val="0033309E"/>
    <w:rsid w:val="00334D23"/>
    <w:rsid w:val="00335D22"/>
    <w:rsid w:val="00337A3D"/>
    <w:rsid w:val="00340DDD"/>
    <w:rsid w:val="00341003"/>
    <w:rsid w:val="00342B89"/>
    <w:rsid w:val="00343533"/>
    <w:rsid w:val="00344BDE"/>
    <w:rsid w:val="00344DCC"/>
    <w:rsid w:val="00354875"/>
    <w:rsid w:val="003548B5"/>
    <w:rsid w:val="003555A6"/>
    <w:rsid w:val="00357651"/>
    <w:rsid w:val="00361E13"/>
    <w:rsid w:val="00365741"/>
    <w:rsid w:val="00365D68"/>
    <w:rsid w:val="00367F63"/>
    <w:rsid w:val="00372C8E"/>
    <w:rsid w:val="0037600A"/>
    <w:rsid w:val="00376D50"/>
    <w:rsid w:val="003812F6"/>
    <w:rsid w:val="00381C96"/>
    <w:rsid w:val="00382748"/>
    <w:rsid w:val="003831EC"/>
    <w:rsid w:val="003841B2"/>
    <w:rsid w:val="00386028"/>
    <w:rsid w:val="00387362"/>
    <w:rsid w:val="00390507"/>
    <w:rsid w:val="00394932"/>
    <w:rsid w:val="003974FC"/>
    <w:rsid w:val="003A1BA1"/>
    <w:rsid w:val="003A5910"/>
    <w:rsid w:val="003A64F8"/>
    <w:rsid w:val="003A651B"/>
    <w:rsid w:val="003A7056"/>
    <w:rsid w:val="003A7C59"/>
    <w:rsid w:val="003B4C20"/>
    <w:rsid w:val="003B5EA1"/>
    <w:rsid w:val="003C2CE5"/>
    <w:rsid w:val="003C3022"/>
    <w:rsid w:val="003C3C73"/>
    <w:rsid w:val="003C4793"/>
    <w:rsid w:val="003C650E"/>
    <w:rsid w:val="003C74F8"/>
    <w:rsid w:val="003C7547"/>
    <w:rsid w:val="003D2C3A"/>
    <w:rsid w:val="003D43F1"/>
    <w:rsid w:val="003D4FD0"/>
    <w:rsid w:val="003D52E5"/>
    <w:rsid w:val="003E6F81"/>
    <w:rsid w:val="003F3670"/>
    <w:rsid w:val="0040345F"/>
    <w:rsid w:val="004039F3"/>
    <w:rsid w:val="00405DF9"/>
    <w:rsid w:val="00411F7D"/>
    <w:rsid w:val="00415857"/>
    <w:rsid w:val="004164D9"/>
    <w:rsid w:val="0042773E"/>
    <w:rsid w:val="00432D59"/>
    <w:rsid w:val="00433556"/>
    <w:rsid w:val="00433AC7"/>
    <w:rsid w:val="00433EF9"/>
    <w:rsid w:val="00444CFC"/>
    <w:rsid w:val="004470F0"/>
    <w:rsid w:val="00447669"/>
    <w:rsid w:val="004503A9"/>
    <w:rsid w:val="004570C6"/>
    <w:rsid w:val="0045773A"/>
    <w:rsid w:val="004661A7"/>
    <w:rsid w:val="0047431A"/>
    <w:rsid w:val="00474C6E"/>
    <w:rsid w:val="00476795"/>
    <w:rsid w:val="004835BE"/>
    <w:rsid w:val="00485151"/>
    <w:rsid w:val="00485440"/>
    <w:rsid w:val="00486F24"/>
    <w:rsid w:val="0049066C"/>
    <w:rsid w:val="00491223"/>
    <w:rsid w:val="0049711A"/>
    <w:rsid w:val="004A1831"/>
    <w:rsid w:val="004A1DAE"/>
    <w:rsid w:val="004A4CB0"/>
    <w:rsid w:val="004A7A17"/>
    <w:rsid w:val="004B044F"/>
    <w:rsid w:val="004B0A08"/>
    <w:rsid w:val="004B42B5"/>
    <w:rsid w:val="004C04EA"/>
    <w:rsid w:val="004C452D"/>
    <w:rsid w:val="004D2A38"/>
    <w:rsid w:val="004E1CB7"/>
    <w:rsid w:val="004E4AED"/>
    <w:rsid w:val="004E5C71"/>
    <w:rsid w:val="004E655F"/>
    <w:rsid w:val="004F00C5"/>
    <w:rsid w:val="004F2CE8"/>
    <w:rsid w:val="004F4816"/>
    <w:rsid w:val="004F53B2"/>
    <w:rsid w:val="004F7FD7"/>
    <w:rsid w:val="00502273"/>
    <w:rsid w:val="00505971"/>
    <w:rsid w:val="0051056C"/>
    <w:rsid w:val="00516A66"/>
    <w:rsid w:val="00517295"/>
    <w:rsid w:val="00520FB5"/>
    <w:rsid w:val="00521688"/>
    <w:rsid w:val="00521845"/>
    <w:rsid w:val="00523785"/>
    <w:rsid w:val="005242B5"/>
    <w:rsid w:val="00526D47"/>
    <w:rsid w:val="00527139"/>
    <w:rsid w:val="005336AC"/>
    <w:rsid w:val="00541307"/>
    <w:rsid w:val="00544DE2"/>
    <w:rsid w:val="0055014C"/>
    <w:rsid w:val="00552856"/>
    <w:rsid w:val="00567AF5"/>
    <w:rsid w:val="00570D7A"/>
    <w:rsid w:val="005740C0"/>
    <w:rsid w:val="005775F1"/>
    <w:rsid w:val="0058584F"/>
    <w:rsid w:val="00592FBC"/>
    <w:rsid w:val="00593CAB"/>
    <w:rsid w:val="005A034F"/>
    <w:rsid w:val="005A2D00"/>
    <w:rsid w:val="005A52D5"/>
    <w:rsid w:val="005B4B95"/>
    <w:rsid w:val="005B5DFB"/>
    <w:rsid w:val="005C3292"/>
    <w:rsid w:val="005C3467"/>
    <w:rsid w:val="005C629E"/>
    <w:rsid w:val="005C631A"/>
    <w:rsid w:val="005C6364"/>
    <w:rsid w:val="005C67E5"/>
    <w:rsid w:val="005D03A3"/>
    <w:rsid w:val="005D404C"/>
    <w:rsid w:val="005D696D"/>
    <w:rsid w:val="005E2530"/>
    <w:rsid w:val="005E28C7"/>
    <w:rsid w:val="005E550C"/>
    <w:rsid w:val="005E56C3"/>
    <w:rsid w:val="005E5AFA"/>
    <w:rsid w:val="005E7513"/>
    <w:rsid w:val="005F03A5"/>
    <w:rsid w:val="005F0413"/>
    <w:rsid w:val="005F0BB9"/>
    <w:rsid w:val="005F1333"/>
    <w:rsid w:val="005F7F50"/>
    <w:rsid w:val="00600429"/>
    <w:rsid w:val="00601C41"/>
    <w:rsid w:val="00604962"/>
    <w:rsid w:val="00607680"/>
    <w:rsid w:val="0061066E"/>
    <w:rsid w:val="006112C7"/>
    <w:rsid w:val="0061546D"/>
    <w:rsid w:val="00622E37"/>
    <w:rsid w:val="00623BA2"/>
    <w:rsid w:val="00625656"/>
    <w:rsid w:val="006258E6"/>
    <w:rsid w:val="0063017A"/>
    <w:rsid w:val="00630C7A"/>
    <w:rsid w:val="00633EB9"/>
    <w:rsid w:val="00633F9F"/>
    <w:rsid w:val="006348C0"/>
    <w:rsid w:val="00637386"/>
    <w:rsid w:val="00641CF3"/>
    <w:rsid w:val="0064208A"/>
    <w:rsid w:val="00643B35"/>
    <w:rsid w:val="006442F7"/>
    <w:rsid w:val="00645957"/>
    <w:rsid w:val="00651629"/>
    <w:rsid w:val="006529EE"/>
    <w:rsid w:val="00652E81"/>
    <w:rsid w:val="0065780C"/>
    <w:rsid w:val="00662DB2"/>
    <w:rsid w:val="00670372"/>
    <w:rsid w:val="00675F3B"/>
    <w:rsid w:val="0068782C"/>
    <w:rsid w:val="006906AB"/>
    <w:rsid w:val="00692F0D"/>
    <w:rsid w:val="00693D85"/>
    <w:rsid w:val="00694827"/>
    <w:rsid w:val="006972C6"/>
    <w:rsid w:val="006A1B16"/>
    <w:rsid w:val="006A389F"/>
    <w:rsid w:val="006A4B11"/>
    <w:rsid w:val="006A6A30"/>
    <w:rsid w:val="006A6DB1"/>
    <w:rsid w:val="006A759B"/>
    <w:rsid w:val="006B3914"/>
    <w:rsid w:val="006B3C45"/>
    <w:rsid w:val="006B5AC0"/>
    <w:rsid w:val="006B7329"/>
    <w:rsid w:val="006C0DFF"/>
    <w:rsid w:val="006C320E"/>
    <w:rsid w:val="006C4037"/>
    <w:rsid w:val="006C410B"/>
    <w:rsid w:val="006C4384"/>
    <w:rsid w:val="006C5520"/>
    <w:rsid w:val="006C7466"/>
    <w:rsid w:val="006D29EF"/>
    <w:rsid w:val="006D4077"/>
    <w:rsid w:val="006D5B06"/>
    <w:rsid w:val="006D73EE"/>
    <w:rsid w:val="006E294F"/>
    <w:rsid w:val="006F0CA4"/>
    <w:rsid w:val="006F19E6"/>
    <w:rsid w:val="006F365D"/>
    <w:rsid w:val="00703D7D"/>
    <w:rsid w:val="0070585B"/>
    <w:rsid w:val="00713FBF"/>
    <w:rsid w:val="00715A23"/>
    <w:rsid w:val="007166BF"/>
    <w:rsid w:val="00722DD2"/>
    <w:rsid w:val="00725DCA"/>
    <w:rsid w:val="00725E65"/>
    <w:rsid w:val="007260A2"/>
    <w:rsid w:val="00726D70"/>
    <w:rsid w:val="007345EF"/>
    <w:rsid w:val="0073570D"/>
    <w:rsid w:val="00742194"/>
    <w:rsid w:val="00742338"/>
    <w:rsid w:val="007443E7"/>
    <w:rsid w:val="0075140E"/>
    <w:rsid w:val="007516CD"/>
    <w:rsid w:val="0076207F"/>
    <w:rsid w:val="00764E3F"/>
    <w:rsid w:val="007660D9"/>
    <w:rsid w:val="00772FF7"/>
    <w:rsid w:val="00775C6D"/>
    <w:rsid w:val="00776E02"/>
    <w:rsid w:val="00780C8D"/>
    <w:rsid w:val="00781F0C"/>
    <w:rsid w:val="00785E71"/>
    <w:rsid w:val="00787A0D"/>
    <w:rsid w:val="007920C3"/>
    <w:rsid w:val="007931F4"/>
    <w:rsid w:val="00797132"/>
    <w:rsid w:val="007A130D"/>
    <w:rsid w:val="007A2B9E"/>
    <w:rsid w:val="007A339E"/>
    <w:rsid w:val="007A4DB1"/>
    <w:rsid w:val="007A665A"/>
    <w:rsid w:val="007B17C3"/>
    <w:rsid w:val="007B63E0"/>
    <w:rsid w:val="007B73C0"/>
    <w:rsid w:val="007C01E7"/>
    <w:rsid w:val="007C0ADF"/>
    <w:rsid w:val="007C1347"/>
    <w:rsid w:val="007C228D"/>
    <w:rsid w:val="007C457F"/>
    <w:rsid w:val="007D1024"/>
    <w:rsid w:val="007D111F"/>
    <w:rsid w:val="007D149F"/>
    <w:rsid w:val="007D23B3"/>
    <w:rsid w:val="007D4617"/>
    <w:rsid w:val="007D4642"/>
    <w:rsid w:val="007D60F3"/>
    <w:rsid w:val="007D64DF"/>
    <w:rsid w:val="007D6A44"/>
    <w:rsid w:val="007E238F"/>
    <w:rsid w:val="007E41AD"/>
    <w:rsid w:val="007E48B6"/>
    <w:rsid w:val="007E4AAF"/>
    <w:rsid w:val="007E51CB"/>
    <w:rsid w:val="007F67BC"/>
    <w:rsid w:val="0080011C"/>
    <w:rsid w:val="00802B80"/>
    <w:rsid w:val="00805037"/>
    <w:rsid w:val="008054D0"/>
    <w:rsid w:val="0081232D"/>
    <w:rsid w:val="00812D19"/>
    <w:rsid w:val="008154D9"/>
    <w:rsid w:val="00820473"/>
    <w:rsid w:val="00821A64"/>
    <w:rsid w:val="008235F9"/>
    <w:rsid w:val="00823BAC"/>
    <w:rsid w:val="0082565E"/>
    <w:rsid w:val="0082765D"/>
    <w:rsid w:val="008302CB"/>
    <w:rsid w:val="00831C78"/>
    <w:rsid w:val="0084015F"/>
    <w:rsid w:val="00844DAC"/>
    <w:rsid w:val="00844FF9"/>
    <w:rsid w:val="00851007"/>
    <w:rsid w:val="008525B0"/>
    <w:rsid w:val="00852A37"/>
    <w:rsid w:val="00857AA5"/>
    <w:rsid w:val="00866F1B"/>
    <w:rsid w:val="00867F92"/>
    <w:rsid w:val="00870363"/>
    <w:rsid w:val="00872015"/>
    <w:rsid w:val="0087326E"/>
    <w:rsid w:val="00877912"/>
    <w:rsid w:val="00882095"/>
    <w:rsid w:val="008830A5"/>
    <w:rsid w:val="00885CAF"/>
    <w:rsid w:val="00890C00"/>
    <w:rsid w:val="00893CC9"/>
    <w:rsid w:val="00895164"/>
    <w:rsid w:val="00897A0C"/>
    <w:rsid w:val="008A36C4"/>
    <w:rsid w:val="008B0C68"/>
    <w:rsid w:val="008B3866"/>
    <w:rsid w:val="008B4D79"/>
    <w:rsid w:val="008B5057"/>
    <w:rsid w:val="008B7318"/>
    <w:rsid w:val="008B7FB5"/>
    <w:rsid w:val="008C0619"/>
    <w:rsid w:val="008C3862"/>
    <w:rsid w:val="008C3E3A"/>
    <w:rsid w:val="008C5001"/>
    <w:rsid w:val="008C5342"/>
    <w:rsid w:val="008D14C5"/>
    <w:rsid w:val="008D271D"/>
    <w:rsid w:val="008E0B67"/>
    <w:rsid w:val="008E2FE2"/>
    <w:rsid w:val="008E3DCA"/>
    <w:rsid w:val="008E3ED9"/>
    <w:rsid w:val="008E5B36"/>
    <w:rsid w:val="008E6552"/>
    <w:rsid w:val="008F1F6D"/>
    <w:rsid w:val="00900085"/>
    <w:rsid w:val="0090012A"/>
    <w:rsid w:val="00903168"/>
    <w:rsid w:val="00904204"/>
    <w:rsid w:val="0090451D"/>
    <w:rsid w:val="00904C80"/>
    <w:rsid w:val="00904ED4"/>
    <w:rsid w:val="009074FF"/>
    <w:rsid w:val="009078DC"/>
    <w:rsid w:val="00914B10"/>
    <w:rsid w:val="009210F9"/>
    <w:rsid w:val="00926D52"/>
    <w:rsid w:val="009340B9"/>
    <w:rsid w:val="00942481"/>
    <w:rsid w:val="009438ED"/>
    <w:rsid w:val="00943C0E"/>
    <w:rsid w:val="00944D73"/>
    <w:rsid w:val="009468E0"/>
    <w:rsid w:val="00951FAE"/>
    <w:rsid w:val="0096008A"/>
    <w:rsid w:val="009627ED"/>
    <w:rsid w:val="009643AA"/>
    <w:rsid w:val="00964916"/>
    <w:rsid w:val="00965AAC"/>
    <w:rsid w:val="00965D33"/>
    <w:rsid w:val="00966375"/>
    <w:rsid w:val="00966EF5"/>
    <w:rsid w:val="00971819"/>
    <w:rsid w:val="0097578C"/>
    <w:rsid w:val="00984ACE"/>
    <w:rsid w:val="00984E16"/>
    <w:rsid w:val="00991179"/>
    <w:rsid w:val="009958EC"/>
    <w:rsid w:val="009A2BAE"/>
    <w:rsid w:val="009A32EE"/>
    <w:rsid w:val="009A4E8A"/>
    <w:rsid w:val="009A712D"/>
    <w:rsid w:val="009A7C0C"/>
    <w:rsid w:val="009B07B7"/>
    <w:rsid w:val="009B2152"/>
    <w:rsid w:val="009B680D"/>
    <w:rsid w:val="009B7F1A"/>
    <w:rsid w:val="009C3F4D"/>
    <w:rsid w:val="009C4D1F"/>
    <w:rsid w:val="009C6885"/>
    <w:rsid w:val="009D6263"/>
    <w:rsid w:val="009D6730"/>
    <w:rsid w:val="009D6780"/>
    <w:rsid w:val="009D6E64"/>
    <w:rsid w:val="009D7FB3"/>
    <w:rsid w:val="009E0B89"/>
    <w:rsid w:val="009E182D"/>
    <w:rsid w:val="009E3AE0"/>
    <w:rsid w:val="009F14DD"/>
    <w:rsid w:val="009F1C32"/>
    <w:rsid w:val="009F2260"/>
    <w:rsid w:val="00A0350A"/>
    <w:rsid w:val="00A05CB2"/>
    <w:rsid w:val="00A13813"/>
    <w:rsid w:val="00A13B6C"/>
    <w:rsid w:val="00A140EC"/>
    <w:rsid w:val="00A22BFF"/>
    <w:rsid w:val="00A25E7E"/>
    <w:rsid w:val="00A30EDE"/>
    <w:rsid w:val="00A3140F"/>
    <w:rsid w:val="00A324EB"/>
    <w:rsid w:val="00A340BF"/>
    <w:rsid w:val="00A35AE4"/>
    <w:rsid w:val="00A3687A"/>
    <w:rsid w:val="00A377AB"/>
    <w:rsid w:val="00A37927"/>
    <w:rsid w:val="00A4033C"/>
    <w:rsid w:val="00A43028"/>
    <w:rsid w:val="00A44A61"/>
    <w:rsid w:val="00A46EAD"/>
    <w:rsid w:val="00A504E0"/>
    <w:rsid w:val="00A50DC7"/>
    <w:rsid w:val="00A52101"/>
    <w:rsid w:val="00A525CC"/>
    <w:rsid w:val="00A53212"/>
    <w:rsid w:val="00A540CA"/>
    <w:rsid w:val="00A70759"/>
    <w:rsid w:val="00A73C28"/>
    <w:rsid w:val="00A74034"/>
    <w:rsid w:val="00A80EC2"/>
    <w:rsid w:val="00A81DEE"/>
    <w:rsid w:val="00A85FA1"/>
    <w:rsid w:val="00A874BA"/>
    <w:rsid w:val="00A90493"/>
    <w:rsid w:val="00A95252"/>
    <w:rsid w:val="00AA086A"/>
    <w:rsid w:val="00AA299F"/>
    <w:rsid w:val="00AA4E2F"/>
    <w:rsid w:val="00AA7719"/>
    <w:rsid w:val="00AB0182"/>
    <w:rsid w:val="00AB0D3F"/>
    <w:rsid w:val="00AB2186"/>
    <w:rsid w:val="00AC056A"/>
    <w:rsid w:val="00AC2EB9"/>
    <w:rsid w:val="00AC734D"/>
    <w:rsid w:val="00AD137C"/>
    <w:rsid w:val="00AD26F1"/>
    <w:rsid w:val="00AD2B18"/>
    <w:rsid w:val="00AD48AE"/>
    <w:rsid w:val="00AD6B66"/>
    <w:rsid w:val="00AE0C19"/>
    <w:rsid w:val="00AE1220"/>
    <w:rsid w:val="00AE13B3"/>
    <w:rsid w:val="00AE41F2"/>
    <w:rsid w:val="00AE5B71"/>
    <w:rsid w:val="00AE67C8"/>
    <w:rsid w:val="00AF0980"/>
    <w:rsid w:val="00AF6988"/>
    <w:rsid w:val="00B00440"/>
    <w:rsid w:val="00B11E27"/>
    <w:rsid w:val="00B11EC6"/>
    <w:rsid w:val="00B127FE"/>
    <w:rsid w:val="00B14487"/>
    <w:rsid w:val="00B16E8D"/>
    <w:rsid w:val="00B16F17"/>
    <w:rsid w:val="00B17E66"/>
    <w:rsid w:val="00B20058"/>
    <w:rsid w:val="00B21651"/>
    <w:rsid w:val="00B23B37"/>
    <w:rsid w:val="00B2403F"/>
    <w:rsid w:val="00B2482B"/>
    <w:rsid w:val="00B248C1"/>
    <w:rsid w:val="00B3026C"/>
    <w:rsid w:val="00B33DA6"/>
    <w:rsid w:val="00B36535"/>
    <w:rsid w:val="00B4001C"/>
    <w:rsid w:val="00B473D7"/>
    <w:rsid w:val="00B476F7"/>
    <w:rsid w:val="00B47FCC"/>
    <w:rsid w:val="00B51789"/>
    <w:rsid w:val="00B5372E"/>
    <w:rsid w:val="00B53C92"/>
    <w:rsid w:val="00B57893"/>
    <w:rsid w:val="00B605F8"/>
    <w:rsid w:val="00B63519"/>
    <w:rsid w:val="00B640DD"/>
    <w:rsid w:val="00B71D82"/>
    <w:rsid w:val="00B751EA"/>
    <w:rsid w:val="00B7665A"/>
    <w:rsid w:val="00B81CD8"/>
    <w:rsid w:val="00B85863"/>
    <w:rsid w:val="00B90983"/>
    <w:rsid w:val="00B921D8"/>
    <w:rsid w:val="00B92F37"/>
    <w:rsid w:val="00B93ABE"/>
    <w:rsid w:val="00B94822"/>
    <w:rsid w:val="00BA0330"/>
    <w:rsid w:val="00BA0D69"/>
    <w:rsid w:val="00BA1F11"/>
    <w:rsid w:val="00BA4B29"/>
    <w:rsid w:val="00BA4FAD"/>
    <w:rsid w:val="00BB244F"/>
    <w:rsid w:val="00BB3AC3"/>
    <w:rsid w:val="00BB5318"/>
    <w:rsid w:val="00BB6A17"/>
    <w:rsid w:val="00BC0BB0"/>
    <w:rsid w:val="00BC17E7"/>
    <w:rsid w:val="00BC3CA3"/>
    <w:rsid w:val="00BD03CA"/>
    <w:rsid w:val="00BD119F"/>
    <w:rsid w:val="00BD4387"/>
    <w:rsid w:val="00BD52D9"/>
    <w:rsid w:val="00BD548F"/>
    <w:rsid w:val="00BD6DAE"/>
    <w:rsid w:val="00BE0958"/>
    <w:rsid w:val="00BE2675"/>
    <w:rsid w:val="00BE4DAE"/>
    <w:rsid w:val="00BF03C5"/>
    <w:rsid w:val="00BF4926"/>
    <w:rsid w:val="00BF6BEA"/>
    <w:rsid w:val="00BF7C47"/>
    <w:rsid w:val="00C039D6"/>
    <w:rsid w:val="00C04D89"/>
    <w:rsid w:val="00C05CF0"/>
    <w:rsid w:val="00C125D0"/>
    <w:rsid w:val="00C20EB9"/>
    <w:rsid w:val="00C22997"/>
    <w:rsid w:val="00C23036"/>
    <w:rsid w:val="00C25CB4"/>
    <w:rsid w:val="00C30C10"/>
    <w:rsid w:val="00C42D5F"/>
    <w:rsid w:val="00C439C6"/>
    <w:rsid w:val="00C45995"/>
    <w:rsid w:val="00C46179"/>
    <w:rsid w:val="00C514DC"/>
    <w:rsid w:val="00C54EE5"/>
    <w:rsid w:val="00C60FCA"/>
    <w:rsid w:val="00C63427"/>
    <w:rsid w:val="00C635B4"/>
    <w:rsid w:val="00C65DE6"/>
    <w:rsid w:val="00C669EF"/>
    <w:rsid w:val="00C66A8B"/>
    <w:rsid w:val="00C77726"/>
    <w:rsid w:val="00C8031F"/>
    <w:rsid w:val="00C804F5"/>
    <w:rsid w:val="00C83FBB"/>
    <w:rsid w:val="00C84A7B"/>
    <w:rsid w:val="00C8517A"/>
    <w:rsid w:val="00C85E2A"/>
    <w:rsid w:val="00C86252"/>
    <w:rsid w:val="00C86DD2"/>
    <w:rsid w:val="00C912A3"/>
    <w:rsid w:val="00C92048"/>
    <w:rsid w:val="00C944A7"/>
    <w:rsid w:val="00C94D8B"/>
    <w:rsid w:val="00C95E66"/>
    <w:rsid w:val="00C97DF0"/>
    <w:rsid w:val="00CA437C"/>
    <w:rsid w:val="00CA742E"/>
    <w:rsid w:val="00CB311D"/>
    <w:rsid w:val="00CB33D6"/>
    <w:rsid w:val="00CB470E"/>
    <w:rsid w:val="00CC1666"/>
    <w:rsid w:val="00CC256B"/>
    <w:rsid w:val="00CC2E4C"/>
    <w:rsid w:val="00CD10A6"/>
    <w:rsid w:val="00CD4CAF"/>
    <w:rsid w:val="00CE4EC0"/>
    <w:rsid w:val="00CE6248"/>
    <w:rsid w:val="00CE65DB"/>
    <w:rsid w:val="00CF256A"/>
    <w:rsid w:val="00CF37D6"/>
    <w:rsid w:val="00CF5314"/>
    <w:rsid w:val="00CF64ED"/>
    <w:rsid w:val="00CF75F1"/>
    <w:rsid w:val="00CF76EB"/>
    <w:rsid w:val="00CF7E17"/>
    <w:rsid w:val="00D019DF"/>
    <w:rsid w:val="00D0740C"/>
    <w:rsid w:val="00D1131D"/>
    <w:rsid w:val="00D11E53"/>
    <w:rsid w:val="00D133BA"/>
    <w:rsid w:val="00D20A99"/>
    <w:rsid w:val="00D22225"/>
    <w:rsid w:val="00D240A3"/>
    <w:rsid w:val="00D27779"/>
    <w:rsid w:val="00D35614"/>
    <w:rsid w:val="00D35816"/>
    <w:rsid w:val="00D36B76"/>
    <w:rsid w:val="00D36D8C"/>
    <w:rsid w:val="00D36E2D"/>
    <w:rsid w:val="00D403E9"/>
    <w:rsid w:val="00D41162"/>
    <w:rsid w:val="00D426C5"/>
    <w:rsid w:val="00D454EA"/>
    <w:rsid w:val="00D50B05"/>
    <w:rsid w:val="00D510AC"/>
    <w:rsid w:val="00D560E9"/>
    <w:rsid w:val="00D6785C"/>
    <w:rsid w:val="00D70CF8"/>
    <w:rsid w:val="00D7391E"/>
    <w:rsid w:val="00D76317"/>
    <w:rsid w:val="00D76BA2"/>
    <w:rsid w:val="00D84141"/>
    <w:rsid w:val="00D853E7"/>
    <w:rsid w:val="00D86031"/>
    <w:rsid w:val="00D87627"/>
    <w:rsid w:val="00D91349"/>
    <w:rsid w:val="00D926E5"/>
    <w:rsid w:val="00D927FF"/>
    <w:rsid w:val="00D94A5E"/>
    <w:rsid w:val="00D958E7"/>
    <w:rsid w:val="00D97C21"/>
    <w:rsid w:val="00DA0BD8"/>
    <w:rsid w:val="00DA0BEC"/>
    <w:rsid w:val="00DA50C9"/>
    <w:rsid w:val="00DB1ECC"/>
    <w:rsid w:val="00DC10B3"/>
    <w:rsid w:val="00DC366A"/>
    <w:rsid w:val="00DC418F"/>
    <w:rsid w:val="00DC54DF"/>
    <w:rsid w:val="00DC6415"/>
    <w:rsid w:val="00DC6A71"/>
    <w:rsid w:val="00DC6B6D"/>
    <w:rsid w:val="00DD535B"/>
    <w:rsid w:val="00DD57D1"/>
    <w:rsid w:val="00DD63B3"/>
    <w:rsid w:val="00DE2F69"/>
    <w:rsid w:val="00DE442F"/>
    <w:rsid w:val="00DE518E"/>
    <w:rsid w:val="00DF207C"/>
    <w:rsid w:val="00DF75C1"/>
    <w:rsid w:val="00DF7864"/>
    <w:rsid w:val="00DF7D58"/>
    <w:rsid w:val="00E01435"/>
    <w:rsid w:val="00E03047"/>
    <w:rsid w:val="00E0420A"/>
    <w:rsid w:val="00E0444E"/>
    <w:rsid w:val="00E04609"/>
    <w:rsid w:val="00E0503C"/>
    <w:rsid w:val="00E10402"/>
    <w:rsid w:val="00E12876"/>
    <w:rsid w:val="00E22286"/>
    <w:rsid w:val="00E3151B"/>
    <w:rsid w:val="00E32633"/>
    <w:rsid w:val="00E33690"/>
    <w:rsid w:val="00E42737"/>
    <w:rsid w:val="00E45F11"/>
    <w:rsid w:val="00E46957"/>
    <w:rsid w:val="00E511B9"/>
    <w:rsid w:val="00E5644B"/>
    <w:rsid w:val="00E577AF"/>
    <w:rsid w:val="00E678FB"/>
    <w:rsid w:val="00E71AC2"/>
    <w:rsid w:val="00E756B1"/>
    <w:rsid w:val="00E80E30"/>
    <w:rsid w:val="00E80FDE"/>
    <w:rsid w:val="00E81652"/>
    <w:rsid w:val="00E8352A"/>
    <w:rsid w:val="00E84D41"/>
    <w:rsid w:val="00E8561A"/>
    <w:rsid w:val="00E90660"/>
    <w:rsid w:val="00E9073A"/>
    <w:rsid w:val="00E961A9"/>
    <w:rsid w:val="00E976DB"/>
    <w:rsid w:val="00EA08AF"/>
    <w:rsid w:val="00EA21CA"/>
    <w:rsid w:val="00EA37C4"/>
    <w:rsid w:val="00EA71D7"/>
    <w:rsid w:val="00EA74BC"/>
    <w:rsid w:val="00EB1685"/>
    <w:rsid w:val="00EB40F7"/>
    <w:rsid w:val="00EB4CC6"/>
    <w:rsid w:val="00EC07EA"/>
    <w:rsid w:val="00EC1AE7"/>
    <w:rsid w:val="00EC5403"/>
    <w:rsid w:val="00ED04B0"/>
    <w:rsid w:val="00ED0BEA"/>
    <w:rsid w:val="00ED193E"/>
    <w:rsid w:val="00ED2689"/>
    <w:rsid w:val="00ED368F"/>
    <w:rsid w:val="00ED57BC"/>
    <w:rsid w:val="00EE00FB"/>
    <w:rsid w:val="00EE279A"/>
    <w:rsid w:val="00EE46F4"/>
    <w:rsid w:val="00EE6736"/>
    <w:rsid w:val="00EE6A1B"/>
    <w:rsid w:val="00EE7859"/>
    <w:rsid w:val="00EF1BF8"/>
    <w:rsid w:val="00EF2C4F"/>
    <w:rsid w:val="00EF51C9"/>
    <w:rsid w:val="00EF5639"/>
    <w:rsid w:val="00F0078E"/>
    <w:rsid w:val="00F022F9"/>
    <w:rsid w:val="00F0581A"/>
    <w:rsid w:val="00F06544"/>
    <w:rsid w:val="00F10B46"/>
    <w:rsid w:val="00F118AC"/>
    <w:rsid w:val="00F12EDE"/>
    <w:rsid w:val="00F150D2"/>
    <w:rsid w:val="00F15C8D"/>
    <w:rsid w:val="00F15E5B"/>
    <w:rsid w:val="00F17A2D"/>
    <w:rsid w:val="00F30842"/>
    <w:rsid w:val="00F33B44"/>
    <w:rsid w:val="00F34B4D"/>
    <w:rsid w:val="00F423AE"/>
    <w:rsid w:val="00F43F88"/>
    <w:rsid w:val="00F535CB"/>
    <w:rsid w:val="00F55E51"/>
    <w:rsid w:val="00F57DCB"/>
    <w:rsid w:val="00F617D1"/>
    <w:rsid w:val="00F64137"/>
    <w:rsid w:val="00F65E6C"/>
    <w:rsid w:val="00F66756"/>
    <w:rsid w:val="00F67264"/>
    <w:rsid w:val="00F6762D"/>
    <w:rsid w:val="00F70A11"/>
    <w:rsid w:val="00F7142A"/>
    <w:rsid w:val="00F72738"/>
    <w:rsid w:val="00F74D47"/>
    <w:rsid w:val="00F7574D"/>
    <w:rsid w:val="00F77D48"/>
    <w:rsid w:val="00F82877"/>
    <w:rsid w:val="00F85CF9"/>
    <w:rsid w:val="00F86ED6"/>
    <w:rsid w:val="00F87D35"/>
    <w:rsid w:val="00F90A4F"/>
    <w:rsid w:val="00F91C68"/>
    <w:rsid w:val="00F92997"/>
    <w:rsid w:val="00F95402"/>
    <w:rsid w:val="00FA0FDF"/>
    <w:rsid w:val="00FA2938"/>
    <w:rsid w:val="00FA62B1"/>
    <w:rsid w:val="00FA6E8D"/>
    <w:rsid w:val="00FC1719"/>
    <w:rsid w:val="00FC39C7"/>
    <w:rsid w:val="00FC3D09"/>
    <w:rsid w:val="00FC4398"/>
    <w:rsid w:val="00FC6E5F"/>
    <w:rsid w:val="00FC7944"/>
    <w:rsid w:val="00FC7BEC"/>
    <w:rsid w:val="00FD0A93"/>
    <w:rsid w:val="00FD368A"/>
    <w:rsid w:val="00FD4F45"/>
    <w:rsid w:val="00FD64DB"/>
    <w:rsid w:val="00FE147B"/>
    <w:rsid w:val="00FE2E36"/>
    <w:rsid w:val="00FE7D33"/>
    <w:rsid w:val="00FF0523"/>
    <w:rsid w:val="00FF13A6"/>
    <w:rsid w:val="00FF2A27"/>
    <w:rsid w:val="00FF2C18"/>
    <w:rsid w:val="00FF315A"/>
    <w:rsid w:val="00FF3DD5"/>
    <w:rsid w:val="0D7E754B"/>
    <w:rsid w:val="11202670"/>
    <w:rsid w:val="1F8B42E4"/>
    <w:rsid w:val="2E4F0245"/>
    <w:rsid w:val="2F6C9822"/>
    <w:rsid w:val="361B9A35"/>
    <w:rsid w:val="3AB551AA"/>
    <w:rsid w:val="433FC980"/>
    <w:rsid w:val="48110083"/>
    <w:rsid w:val="49BBEA0E"/>
    <w:rsid w:val="50650C24"/>
    <w:rsid w:val="5D66ADDA"/>
    <w:rsid w:val="5F469A54"/>
    <w:rsid w:val="60E2131B"/>
    <w:rsid w:val="62982D74"/>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2B41E"/>
  <w15:docId w15:val="{D7836AB2-3E14-480C-B351-852BE329B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basedOn w:val="Normaallaad"/>
    <w:next w:val="Normaallaad"/>
    <w:link w:val="Pealkiri2Mrk"/>
    <w:uiPriority w:val="9"/>
    <w:unhideWhenUsed/>
    <w:qFormat/>
    <w:rsid w:val="001E4E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link w:val="Pealkiri3Mrk"/>
    <w:uiPriority w:val="9"/>
    <w:qFormat/>
    <w:rsid w:val="00FF13A6"/>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B751EA"/>
    <w:pPr>
      <w:spacing w:after="0" w:line="240" w:lineRule="auto"/>
    </w:pPr>
    <w:rPr>
      <w:rFonts w:ascii="Times New Roman" w:hAnsi="Times New Roman"/>
      <w:sz w:val="24"/>
    </w:rPr>
  </w:style>
  <w:style w:type="character" w:customStyle="1" w:styleId="Pealkiri2Mrk">
    <w:name w:val="Pealkiri 2 Märk"/>
    <w:basedOn w:val="Liguvaikefont"/>
    <w:link w:val="Pealkiri2"/>
    <w:uiPriority w:val="9"/>
    <w:rsid w:val="001E4EF4"/>
    <w:rPr>
      <w:rFonts w:asciiTheme="majorHAnsi" w:eastAsiaTheme="majorEastAsia" w:hAnsiTheme="majorHAnsi" w:cstheme="majorBidi"/>
      <w:color w:val="2E74B5" w:themeColor="accent1" w:themeShade="BF"/>
      <w:sz w:val="26"/>
      <w:szCs w:val="26"/>
    </w:rPr>
  </w:style>
  <w:style w:type="character" w:styleId="Kommentaariviide">
    <w:name w:val="annotation reference"/>
    <w:basedOn w:val="Liguvaikefont"/>
    <w:uiPriority w:val="99"/>
    <w:semiHidden/>
    <w:unhideWhenUsed/>
    <w:rsid w:val="007A130D"/>
    <w:rPr>
      <w:sz w:val="16"/>
      <w:szCs w:val="16"/>
    </w:rPr>
  </w:style>
  <w:style w:type="paragraph" w:styleId="Kommentaaritekst">
    <w:name w:val="annotation text"/>
    <w:basedOn w:val="Normaallaad"/>
    <w:link w:val="KommentaaritekstMrk"/>
    <w:uiPriority w:val="99"/>
    <w:unhideWhenUsed/>
    <w:rsid w:val="007A130D"/>
    <w:pPr>
      <w:spacing w:line="240" w:lineRule="auto"/>
    </w:pPr>
    <w:rPr>
      <w:sz w:val="20"/>
      <w:szCs w:val="20"/>
    </w:rPr>
  </w:style>
  <w:style w:type="character" w:customStyle="1" w:styleId="KommentaaritekstMrk">
    <w:name w:val="Kommentaari tekst Märk"/>
    <w:basedOn w:val="Liguvaikefont"/>
    <w:link w:val="Kommentaaritekst"/>
    <w:uiPriority w:val="99"/>
    <w:rsid w:val="007A130D"/>
    <w:rPr>
      <w:sz w:val="20"/>
      <w:szCs w:val="20"/>
    </w:rPr>
  </w:style>
  <w:style w:type="paragraph" w:styleId="Kommentaariteema">
    <w:name w:val="annotation subject"/>
    <w:basedOn w:val="Kommentaaritekst"/>
    <w:next w:val="Kommentaaritekst"/>
    <w:link w:val="KommentaariteemaMrk"/>
    <w:uiPriority w:val="99"/>
    <w:semiHidden/>
    <w:unhideWhenUsed/>
    <w:rsid w:val="007A130D"/>
    <w:rPr>
      <w:b/>
      <w:bCs/>
    </w:rPr>
  </w:style>
  <w:style w:type="character" w:customStyle="1" w:styleId="KommentaariteemaMrk">
    <w:name w:val="Kommentaari teema Märk"/>
    <w:basedOn w:val="KommentaaritekstMrk"/>
    <w:link w:val="Kommentaariteema"/>
    <w:uiPriority w:val="99"/>
    <w:semiHidden/>
    <w:rsid w:val="007A130D"/>
    <w:rPr>
      <w:b/>
      <w:bCs/>
      <w:sz w:val="20"/>
      <w:szCs w:val="20"/>
    </w:rPr>
  </w:style>
  <w:style w:type="paragraph" w:styleId="Jutumullitekst">
    <w:name w:val="Balloon Text"/>
    <w:basedOn w:val="Normaallaad"/>
    <w:link w:val="JutumullitekstMrk"/>
    <w:uiPriority w:val="99"/>
    <w:semiHidden/>
    <w:unhideWhenUsed/>
    <w:rsid w:val="007A130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A130D"/>
    <w:rPr>
      <w:rFonts w:ascii="Segoe UI" w:hAnsi="Segoe UI" w:cs="Segoe UI"/>
      <w:sz w:val="18"/>
      <w:szCs w:val="18"/>
    </w:rPr>
  </w:style>
  <w:style w:type="paragraph" w:styleId="Pis">
    <w:name w:val="header"/>
    <w:basedOn w:val="Normaallaad"/>
    <w:link w:val="PisMrk"/>
    <w:uiPriority w:val="99"/>
    <w:unhideWhenUsed/>
    <w:rsid w:val="00B71D82"/>
    <w:pPr>
      <w:tabs>
        <w:tab w:val="center" w:pos="4536"/>
        <w:tab w:val="right" w:pos="9072"/>
      </w:tabs>
      <w:spacing w:after="0" w:line="240" w:lineRule="auto"/>
    </w:pPr>
  </w:style>
  <w:style w:type="character" w:customStyle="1" w:styleId="PisMrk">
    <w:name w:val="Päis Märk"/>
    <w:basedOn w:val="Liguvaikefont"/>
    <w:link w:val="Pis"/>
    <w:uiPriority w:val="99"/>
    <w:rsid w:val="00B71D82"/>
  </w:style>
  <w:style w:type="paragraph" w:styleId="Jalus">
    <w:name w:val="footer"/>
    <w:basedOn w:val="Normaallaad"/>
    <w:link w:val="JalusMrk"/>
    <w:uiPriority w:val="99"/>
    <w:unhideWhenUsed/>
    <w:rsid w:val="00B71D82"/>
    <w:pPr>
      <w:tabs>
        <w:tab w:val="center" w:pos="4536"/>
        <w:tab w:val="right" w:pos="9072"/>
      </w:tabs>
      <w:spacing w:after="0" w:line="240" w:lineRule="auto"/>
    </w:pPr>
  </w:style>
  <w:style w:type="character" w:customStyle="1" w:styleId="JalusMrk">
    <w:name w:val="Jalus Märk"/>
    <w:basedOn w:val="Liguvaikefont"/>
    <w:link w:val="Jalus"/>
    <w:uiPriority w:val="99"/>
    <w:rsid w:val="00B71D82"/>
  </w:style>
  <w:style w:type="character" w:customStyle="1" w:styleId="Pealkiri3Mrk">
    <w:name w:val="Pealkiri 3 Märk"/>
    <w:basedOn w:val="Liguvaikefont"/>
    <w:link w:val="Pealkiri3"/>
    <w:uiPriority w:val="9"/>
    <w:rsid w:val="00FF13A6"/>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FF13A6"/>
    <w:rPr>
      <w:b/>
      <w:bCs/>
    </w:rPr>
  </w:style>
  <w:style w:type="table" w:styleId="Kontuurtabel">
    <w:name w:val="Table Grid"/>
    <w:basedOn w:val="Normaaltabel"/>
    <w:uiPriority w:val="39"/>
    <w:rsid w:val="00A95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476795"/>
    <w:pPr>
      <w:ind w:left="720"/>
      <w:contextualSpacing/>
    </w:pPr>
  </w:style>
  <w:style w:type="paragraph" w:styleId="Redaktsioon">
    <w:name w:val="Revision"/>
    <w:hidden/>
    <w:uiPriority w:val="99"/>
    <w:semiHidden/>
    <w:rsid w:val="002F5BB9"/>
    <w:pPr>
      <w:spacing w:after="0" w:line="240" w:lineRule="auto"/>
    </w:pPr>
  </w:style>
  <w:style w:type="character" w:styleId="Hperlink">
    <w:name w:val="Hyperlink"/>
    <w:basedOn w:val="Liguvaikefont"/>
    <w:uiPriority w:val="99"/>
    <w:unhideWhenUsed/>
    <w:rsid w:val="0064208A"/>
    <w:rPr>
      <w:color w:val="0563C1" w:themeColor="hyperlink"/>
      <w:u w:val="single"/>
    </w:rPr>
  </w:style>
  <w:style w:type="paragraph" w:styleId="Normaallaadveeb">
    <w:name w:val="Normal (Web)"/>
    <w:basedOn w:val="Normaallaad"/>
    <w:uiPriority w:val="99"/>
    <w:semiHidden/>
    <w:unhideWhenUsed/>
    <w:rsid w:val="00E90660"/>
    <w:rPr>
      <w:rFonts w:ascii="Times New Roman" w:hAnsi="Times New Roman" w:cs="Times New Roman"/>
      <w:sz w:val="24"/>
      <w:szCs w:val="24"/>
    </w:rPr>
  </w:style>
  <w:style w:type="character" w:styleId="Lahendamatamainimine">
    <w:name w:val="Unresolved Mention"/>
    <w:basedOn w:val="Liguvaikefont"/>
    <w:uiPriority w:val="99"/>
    <w:semiHidden/>
    <w:unhideWhenUsed/>
    <w:rsid w:val="00D739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3925">
      <w:bodyDiv w:val="1"/>
      <w:marLeft w:val="0"/>
      <w:marRight w:val="0"/>
      <w:marTop w:val="0"/>
      <w:marBottom w:val="0"/>
      <w:divBdr>
        <w:top w:val="none" w:sz="0" w:space="0" w:color="auto"/>
        <w:left w:val="none" w:sz="0" w:space="0" w:color="auto"/>
        <w:bottom w:val="none" w:sz="0" w:space="0" w:color="auto"/>
        <w:right w:val="none" w:sz="0" w:space="0" w:color="auto"/>
      </w:divBdr>
    </w:div>
    <w:div w:id="277614398">
      <w:bodyDiv w:val="1"/>
      <w:marLeft w:val="0"/>
      <w:marRight w:val="0"/>
      <w:marTop w:val="0"/>
      <w:marBottom w:val="0"/>
      <w:divBdr>
        <w:top w:val="none" w:sz="0" w:space="0" w:color="auto"/>
        <w:left w:val="none" w:sz="0" w:space="0" w:color="auto"/>
        <w:bottom w:val="none" w:sz="0" w:space="0" w:color="auto"/>
        <w:right w:val="none" w:sz="0" w:space="0" w:color="auto"/>
      </w:divBdr>
    </w:div>
    <w:div w:id="571933681">
      <w:bodyDiv w:val="1"/>
      <w:marLeft w:val="0"/>
      <w:marRight w:val="0"/>
      <w:marTop w:val="0"/>
      <w:marBottom w:val="0"/>
      <w:divBdr>
        <w:top w:val="none" w:sz="0" w:space="0" w:color="auto"/>
        <w:left w:val="none" w:sz="0" w:space="0" w:color="auto"/>
        <w:bottom w:val="none" w:sz="0" w:space="0" w:color="auto"/>
        <w:right w:val="none" w:sz="0" w:space="0" w:color="auto"/>
      </w:divBdr>
    </w:div>
    <w:div w:id="608396445">
      <w:bodyDiv w:val="1"/>
      <w:marLeft w:val="0"/>
      <w:marRight w:val="0"/>
      <w:marTop w:val="0"/>
      <w:marBottom w:val="0"/>
      <w:divBdr>
        <w:top w:val="none" w:sz="0" w:space="0" w:color="auto"/>
        <w:left w:val="none" w:sz="0" w:space="0" w:color="auto"/>
        <w:bottom w:val="none" w:sz="0" w:space="0" w:color="auto"/>
        <w:right w:val="none" w:sz="0" w:space="0" w:color="auto"/>
      </w:divBdr>
    </w:div>
    <w:div w:id="807820337">
      <w:bodyDiv w:val="1"/>
      <w:marLeft w:val="0"/>
      <w:marRight w:val="0"/>
      <w:marTop w:val="0"/>
      <w:marBottom w:val="0"/>
      <w:divBdr>
        <w:top w:val="none" w:sz="0" w:space="0" w:color="auto"/>
        <w:left w:val="none" w:sz="0" w:space="0" w:color="auto"/>
        <w:bottom w:val="none" w:sz="0" w:space="0" w:color="auto"/>
        <w:right w:val="none" w:sz="0" w:space="0" w:color="auto"/>
      </w:divBdr>
    </w:div>
    <w:div w:id="1114061283">
      <w:bodyDiv w:val="1"/>
      <w:marLeft w:val="0"/>
      <w:marRight w:val="0"/>
      <w:marTop w:val="0"/>
      <w:marBottom w:val="0"/>
      <w:divBdr>
        <w:top w:val="none" w:sz="0" w:space="0" w:color="auto"/>
        <w:left w:val="none" w:sz="0" w:space="0" w:color="auto"/>
        <w:bottom w:val="none" w:sz="0" w:space="0" w:color="auto"/>
        <w:right w:val="none" w:sz="0" w:space="0" w:color="auto"/>
      </w:divBdr>
    </w:div>
    <w:div w:id="1282221107">
      <w:bodyDiv w:val="1"/>
      <w:marLeft w:val="0"/>
      <w:marRight w:val="0"/>
      <w:marTop w:val="0"/>
      <w:marBottom w:val="0"/>
      <w:divBdr>
        <w:top w:val="none" w:sz="0" w:space="0" w:color="auto"/>
        <w:left w:val="none" w:sz="0" w:space="0" w:color="auto"/>
        <w:bottom w:val="none" w:sz="0" w:space="0" w:color="auto"/>
        <w:right w:val="none" w:sz="0" w:space="0" w:color="auto"/>
      </w:divBdr>
    </w:div>
    <w:div w:id="1649897366">
      <w:bodyDiv w:val="1"/>
      <w:marLeft w:val="0"/>
      <w:marRight w:val="0"/>
      <w:marTop w:val="0"/>
      <w:marBottom w:val="0"/>
      <w:divBdr>
        <w:top w:val="none" w:sz="0" w:space="0" w:color="auto"/>
        <w:left w:val="none" w:sz="0" w:space="0" w:color="auto"/>
        <w:bottom w:val="none" w:sz="0" w:space="0" w:color="auto"/>
        <w:right w:val="none" w:sz="0" w:space="0" w:color="auto"/>
      </w:divBdr>
    </w:div>
    <w:div w:id="1700282352">
      <w:bodyDiv w:val="1"/>
      <w:marLeft w:val="0"/>
      <w:marRight w:val="0"/>
      <w:marTop w:val="0"/>
      <w:marBottom w:val="0"/>
      <w:divBdr>
        <w:top w:val="none" w:sz="0" w:space="0" w:color="auto"/>
        <w:left w:val="none" w:sz="0" w:space="0" w:color="auto"/>
        <w:bottom w:val="none" w:sz="0" w:space="0" w:color="auto"/>
        <w:right w:val="none" w:sz="0" w:space="0" w:color="auto"/>
      </w:divBdr>
    </w:div>
    <w:div w:id="2077434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just.ee/media/329/download"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QN6PHRSYMUAZ-809410995-927</_dlc_DocId>
    <_dlc_DocIdUrl xmlns="9a2978cf-9856-4471-84f5-b2b5341435f1">
      <Url>https://kam.mil.intra/collaboration/OO/_layouts/15/DocIdRedir.aspx?ID=QN6PHRSYMUAZ-809410995-927</Url>
      <Description>QN6PHRSYMUAZ-809410995-927</Description>
    </_dlc_DocIdUrl>
    <T_x00e4_htp_x00e4_ev xmlns="8227519e-036f-4160-841d-b3320d3d411d" xsi:nil="true"/>
    <SharedWithUsers xmlns="9a2978cf-9856-4471-84f5-b2b5341435f1">
      <UserInfo>
        <DisplayName>Indrek Sirp</DisplayName>
        <AccountId>6652</AccountId>
        <AccountType/>
      </UserInfo>
    </SharedWithUser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C5F6562379DE2498359BE17D33E8E2D" ma:contentTypeVersion="3" ma:contentTypeDescription="Loo uus dokument" ma:contentTypeScope="" ma:versionID="d1f58c91d4c9f7ab541bbad1813a48c1">
  <xsd:schema xmlns:xsd="http://www.w3.org/2001/XMLSchema" xmlns:xs="http://www.w3.org/2001/XMLSchema" xmlns:p="http://schemas.microsoft.com/office/2006/metadata/properties" xmlns:ns2="9a2978cf-9856-4471-84f5-b2b5341435f1" xmlns:ns3="8227519e-036f-4160-841d-b3320d3d411d" targetNamespace="http://schemas.microsoft.com/office/2006/metadata/properties" ma:root="true" ma:fieldsID="be06eb9b0074c60d6c157ed49c1925d3" ns2:_="" ns3:_="">
    <xsd:import namespace="9a2978cf-9856-4471-84f5-b2b5341435f1"/>
    <xsd:import namespace="8227519e-036f-4160-841d-b3320d3d411d"/>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T_x00e4_htp_x00e4_e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27519e-036f-4160-841d-b3320d3d411d" elementFormDefault="qualified">
    <xsd:import namespace="http://schemas.microsoft.com/office/2006/documentManagement/types"/>
    <xsd:import namespace="http://schemas.microsoft.com/office/infopath/2007/PartnerControls"/>
    <xsd:element name="T_x00e4_htp_x00e4_ev" ma:index="13" nillable="true" ma:displayName="Tähtpäev" ma:description="Lisatakse, kui projektil on lõpptähtaeg, milleks töö peab valmis olema." ma:format="DateTime" ma:internalName="T_x00e4_htp_x00e4_ev">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562D3C-D394-4D64-A026-A6BDBA4C046B}">
  <ds:schemaRefs>
    <ds:schemaRef ds:uri="http://schemas.microsoft.com/office/2006/metadata/properties"/>
    <ds:schemaRef ds:uri="http://schemas.microsoft.com/office/infopath/2007/PartnerControls"/>
    <ds:schemaRef ds:uri="9a2978cf-9856-4471-84f5-b2b5341435f1"/>
    <ds:schemaRef ds:uri="8227519e-036f-4160-841d-b3320d3d411d"/>
  </ds:schemaRefs>
</ds:datastoreItem>
</file>

<file path=customXml/itemProps2.xml><?xml version="1.0" encoding="utf-8"?>
<ds:datastoreItem xmlns:ds="http://schemas.openxmlformats.org/officeDocument/2006/customXml" ds:itemID="{06504E06-4A98-4A76-BDE4-2BAB2E56B846}">
  <ds:schemaRefs>
    <ds:schemaRef ds:uri="http://schemas.microsoft.com/sharepoint/events"/>
  </ds:schemaRefs>
</ds:datastoreItem>
</file>

<file path=customXml/itemProps3.xml><?xml version="1.0" encoding="utf-8"?>
<ds:datastoreItem xmlns:ds="http://schemas.openxmlformats.org/officeDocument/2006/customXml" ds:itemID="{0F162779-4E82-44C9-A6F3-A525E9022C3E}">
  <ds:schemaRefs>
    <ds:schemaRef ds:uri="http://schemas.openxmlformats.org/officeDocument/2006/bibliography"/>
  </ds:schemaRefs>
</ds:datastoreItem>
</file>

<file path=customXml/itemProps4.xml><?xml version="1.0" encoding="utf-8"?>
<ds:datastoreItem xmlns:ds="http://schemas.openxmlformats.org/officeDocument/2006/customXml" ds:itemID="{20D1B9A5-98BF-47B8-A2FE-D9CDF559D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8227519e-036f-4160-841d-b3320d3d4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E46F44-6E04-470D-A3EF-A06F9B4E9E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7</Pages>
  <Words>2163</Words>
  <Characters>12548</Characters>
  <Application>Microsoft Office Word</Application>
  <DocSecurity>0</DocSecurity>
  <Lines>104</Lines>
  <Paragraphs>29</Paragraphs>
  <ScaleCrop>false</ScaleCrop>
  <HeadingPairs>
    <vt:vector size="2" baseType="variant">
      <vt:variant>
        <vt:lpstr>Pealkiri</vt:lpstr>
      </vt:variant>
      <vt:variant>
        <vt:i4>1</vt:i4>
      </vt:variant>
    </vt:vector>
  </HeadingPairs>
  <TitlesOfParts>
    <vt:vector size="1" baseType="lpstr">
      <vt:lpstr>Relvaseaduse ja sellega seonduvalt teiste seaduste muutmise seaduse eelnõu</vt:lpstr>
    </vt:vector>
  </TitlesOfParts>
  <Company>MIL</Company>
  <LinksUpToDate>false</LinksUpToDate>
  <CharactersWithSpaces>14682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Relvaseaduse ja sellega seonduvalt teiste seaduste muutmise seaduse eelnõu</dc:title>
  <dc:subject/>
  <dc:creator>Elise Saar</dc:creator>
  <cp:keywords/>
  <dc:description/>
  <cp:lastModifiedBy>Iivika Sale</cp:lastModifiedBy>
  <cp:revision>3</cp:revision>
  <cp:lastPrinted>2024-05-28T05:49:00Z</cp:lastPrinted>
  <dcterms:created xsi:type="dcterms:W3CDTF">2024-05-27T06:26:00Z</dcterms:created>
  <dcterms:modified xsi:type="dcterms:W3CDTF">2024-06-14T13:29:00Z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0x010100BC5F6562379DE2498359BE17D33E8E2D</vt:lpwstr>
  </property>
  <property fmtid="{D5CDD505-2E9C-101B-9397-08002B2CF9AE}" pid="3" name="_dlc_DocIdItemGuid">
    <vt:lpwstr>92e3cf9b-3b51-4edb-a026-bb9e04b69d74</vt:lpwstr>
  </property>
</Properties>
</file>